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77AA7" w14:textId="77777777" w:rsidR="00F013A5" w:rsidRPr="00BA0968" w:rsidRDefault="00BE35D2">
      <w:pPr>
        <w:pStyle w:val="a6"/>
        <w:jc w:val="right"/>
        <w:rPr>
          <w:rFonts w:ascii="Times New Roman" w:hAnsi="Times New Roman"/>
          <w:sz w:val="20"/>
          <w:szCs w:val="20"/>
          <w:lang w:val="uk-UA"/>
        </w:rPr>
      </w:pPr>
      <w:r w:rsidRPr="00BA0968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BA0968">
        <w:rPr>
          <w:rFonts w:ascii="Times New Roman" w:hAnsi="Times New Roman"/>
          <w:sz w:val="20"/>
          <w:szCs w:val="20"/>
        </w:rPr>
        <w:t>одаток</w:t>
      </w:r>
      <w:proofErr w:type="spellEnd"/>
      <w:r w:rsidRPr="00BA0968">
        <w:rPr>
          <w:rFonts w:ascii="Times New Roman" w:hAnsi="Times New Roman"/>
          <w:sz w:val="20"/>
          <w:szCs w:val="20"/>
        </w:rPr>
        <w:t xml:space="preserve"> </w:t>
      </w:r>
      <w:r w:rsidRPr="00BA0968">
        <w:rPr>
          <w:rFonts w:ascii="Times New Roman" w:hAnsi="Times New Roman"/>
          <w:sz w:val="20"/>
          <w:szCs w:val="20"/>
          <w:lang w:val="uk-UA"/>
        </w:rPr>
        <w:t>1</w:t>
      </w:r>
    </w:p>
    <w:p w14:paraId="62306D6A" w14:textId="58414709" w:rsidR="00F013A5" w:rsidRDefault="00237412" w:rsidP="00237412">
      <w:pPr>
        <w:pStyle w:val="a6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</w:t>
      </w:r>
      <w:r w:rsidR="00BE35D2" w:rsidRPr="00D410C8">
        <w:rPr>
          <w:rFonts w:ascii="Times New Roman" w:hAnsi="Times New Roman"/>
          <w:sz w:val="20"/>
          <w:szCs w:val="20"/>
          <w:lang w:val="uk-UA"/>
        </w:rPr>
        <w:t xml:space="preserve">до  </w:t>
      </w:r>
      <w:r w:rsidR="00BE35D2" w:rsidRPr="00BA0968">
        <w:rPr>
          <w:rFonts w:ascii="Times New Roman" w:hAnsi="Times New Roman"/>
          <w:sz w:val="20"/>
          <w:szCs w:val="20"/>
          <w:lang w:val="uk-UA"/>
        </w:rPr>
        <w:t xml:space="preserve"> рішення сесії селищної ради</w:t>
      </w:r>
    </w:p>
    <w:p w14:paraId="7CB7DA3E" w14:textId="65094B36" w:rsidR="00237412" w:rsidRPr="00D410C8" w:rsidRDefault="00237412" w:rsidP="00237412">
      <w:pPr>
        <w:pStyle w:val="a6"/>
        <w:jc w:val="center"/>
        <w:rPr>
          <w:rFonts w:ascii="Times New Roman" w:hAnsi="Times New Roman"/>
          <w:sz w:val="20"/>
          <w:szCs w:val="20"/>
          <w:lang w:val="uk-UA"/>
        </w:rPr>
      </w:pPr>
      <w:r w:rsidRPr="00D410C8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745D71">
        <w:rPr>
          <w:rFonts w:ascii="Times New Roman" w:hAnsi="Times New Roman"/>
          <w:sz w:val="20"/>
          <w:szCs w:val="20"/>
          <w:lang w:val="uk-UA"/>
        </w:rPr>
        <w:t xml:space="preserve">   </w:t>
      </w:r>
      <w:r w:rsidRPr="00D410C8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42644F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DA499C">
        <w:rPr>
          <w:rFonts w:ascii="Times New Roman" w:hAnsi="Times New Roman"/>
          <w:sz w:val="20"/>
          <w:szCs w:val="20"/>
          <w:lang w:val="uk-UA"/>
        </w:rPr>
        <w:t>2025</w:t>
      </w:r>
      <w:r w:rsidR="0042644F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>року</w:t>
      </w:r>
      <w:r w:rsidR="0042644F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№ </w:t>
      </w:r>
    </w:p>
    <w:p w14:paraId="76E27616" w14:textId="77777777" w:rsidR="00F013A5" w:rsidRDefault="00BE35D2">
      <w:pPr>
        <w:pStyle w:val="a6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</w:p>
    <w:p w14:paraId="6F26070B" w14:textId="2A703857" w:rsidR="00F013A5" w:rsidRDefault="00BA0968" w:rsidP="0023741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та т</w:t>
      </w:r>
      <w:r w:rsidR="00BE35D2">
        <w:rPr>
          <w:rFonts w:ascii="Times New Roman" w:hAnsi="Times New Roman"/>
          <w:b/>
          <w:sz w:val="28"/>
          <w:szCs w:val="28"/>
          <w:lang w:val="uk-UA"/>
        </w:rPr>
        <w:t xml:space="preserve">арифи на платні соціальні послуги та з установленням диференційованої плати, що надаються  структурними підрозділами КУ «Центр надання соціальних послуг»  Савранської селищної ради Одеської області </w:t>
      </w:r>
    </w:p>
    <w:p w14:paraId="20E936D2" w14:textId="77777777" w:rsidR="00F013A5" w:rsidRDefault="00BE35D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Послуга: Догляд стаціонарний</w:t>
      </w:r>
    </w:p>
    <w:p w14:paraId="2DE8D9A7" w14:textId="77777777" w:rsidR="00F013A5" w:rsidRDefault="00BE35D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Назва заходу: Надання соціальних послуг протягом  1 ліжко-дня.</w:t>
      </w:r>
    </w:p>
    <w:p w14:paraId="58F29A75" w14:textId="77777777" w:rsidR="00F013A5" w:rsidRDefault="00F013A5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E1C5C95" w14:textId="77777777" w:rsidR="00F013A5" w:rsidRDefault="00BE35D2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Розрахунок вартості платної соціальної послуги</w:t>
      </w:r>
    </w:p>
    <w:p w14:paraId="5118B76A" w14:textId="77777777" w:rsidR="00F013A5" w:rsidRDefault="00BE35D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3C413DF1" w14:textId="18935A6E" w:rsidR="00F013A5" w:rsidRPr="00237412" w:rsidRDefault="00BE35D2">
      <w:pPr>
        <w:jc w:val="both"/>
        <w:rPr>
          <w:rFonts w:ascii="Times New Roman" w:hAnsi="Times New Roman" w:cs="Times New Roman"/>
          <w:lang w:val="uk-UA"/>
        </w:rPr>
      </w:pPr>
      <w:r w:rsidRPr="00237412">
        <w:rPr>
          <w:rFonts w:ascii="Times New Roman" w:hAnsi="Times New Roman" w:cs="Times New Roman"/>
          <w:lang w:val="uk-UA"/>
        </w:rPr>
        <w:t xml:space="preserve"> Відповідно методичних рекомендації розрахунку вартості соціальних послуг, затверджених наказом </w:t>
      </w:r>
      <w:proofErr w:type="spellStart"/>
      <w:r w:rsidRPr="00237412">
        <w:rPr>
          <w:rFonts w:ascii="Times New Roman" w:hAnsi="Times New Roman" w:cs="Times New Roman"/>
          <w:lang w:val="uk-UA"/>
        </w:rPr>
        <w:t>Мінсоц</w:t>
      </w:r>
      <w:proofErr w:type="spellEnd"/>
      <w:r w:rsidR="00DA499C">
        <w:rPr>
          <w:rFonts w:ascii="Times New Roman" w:hAnsi="Times New Roman" w:cs="Times New Roman"/>
          <w:lang w:val="uk-UA"/>
        </w:rPr>
        <w:t xml:space="preserve"> </w:t>
      </w:r>
      <w:r w:rsidRPr="00237412">
        <w:rPr>
          <w:rFonts w:ascii="Times New Roman" w:hAnsi="Times New Roman" w:cs="Times New Roman"/>
          <w:lang w:val="uk-UA"/>
        </w:rPr>
        <w:t>політики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№140,</w:t>
      </w:r>
      <w:r w:rsidR="00FC4800">
        <w:rPr>
          <w:rFonts w:ascii="Times New Roman" w:hAnsi="Times New Roman" w:cs="Times New Roman"/>
          <w:lang w:val="uk-UA"/>
        </w:rPr>
        <w:t xml:space="preserve"> </w:t>
      </w:r>
      <w:r w:rsidRPr="00237412">
        <w:rPr>
          <w:rFonts w:ascii="Times New Roman" w:hAnsi="Times New Roman" w:cs="Times New Roman"/>
          <w:lang w:val="uk-UA"/>
        </w:rPr>
        <w:t>рекомендована норма часу на одну послугу на 1 ліжко-день.</w:t>
      </w:r>
    </w:p>
    <w:p w14:paraId="2DF217A0" w14:textId="77777777" w:rsidR="00F013A5" w:rsidRPr="00237412" w:rsidRDefault="00BE35D2">
      <w:pPr>
        <w:jc w:val="center"/>
        <w:rPr>
          <w:rFonts w:ascii="Times New Roman" w:hAnsi="Times New Roman" w:cs="Times New Roman"/>
          <w:b/>
          <w:lang w:val="uk-UA"/>
        </w:rPr>
      </w:pPr>
      <w:r w:rsidRPr="00237412"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4055"/>
        <w:gridCol w:w="1356"/>
        <w:gridCol w:w="2684"/>
      </w:tblGrid>
      <w:tr w:rsidR="00525DCE" w:rsidRPr="00237412" w14:paraId="0788CD88" w14:textId="77777777" w:rsidTr="003533AF">
        <w:tc>
          <w:tcPr>
            <w:tcW w:w="1271" w:type="dxa"/>
            <w:shd w:val="clear" w:color="auto" w:fill="auto"/>
          </w:tcPr>
          <w:p w14:paraId="3B811D22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14:paraId="63476A2E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shd w:val="clear" w:color="auto" w:fill="auto"/>
          </w:tcPr>
          <w:p w14:paraId="45C155D4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Сума</w:t>
            </w:r>
          </w:p>
        </w:tc>
        <w:tc>
          <w:tcPr>
            <w:tcW w:w="2687" w:type="dxa"/>
            <w:shd w:val="clear" w:color="auto" w:fill="auto"/>
          </w:tcPr>
          <w:p w14:paraId="25068E2B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 1 ліжко-день</w:t>
            </w:r>
          </w:p>
        </w:tc>
      </w:tr>
      <w:tr w:rsidR="00525DCE" w:rsidRPr="00237412" w14:paraId="661F43AE" w14:textId="77777777" w:rsidTr="003533AF">
        <w:tc>
          <w:tcPr>
            <w:tcW w:w="1271" w:type="dxa"/>
            <w:shd w:val="clear" w:color="auto" w:fill="auto"/>
          </w:tcPr>
          <w:p w14:paraId="26419FF1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3EA1A99B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Заробітна плата та ЄСВ основного та допоміжного персоналу ( стаціонарне відділення)</w:t>
            </w:r>
          </w:p>
        </w:tc>
        <w:tc>
          <w:tcPr>
            <w:tcW w:w="1276" w:type="dxa"/>
            <w:shd w:val="clear" w:color="auto" w:fill="auto"/>
          </w:tcPr>
          <w:p w14:paraId="5AF47CF8" w14:textId="24D964BF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241953</w:t>
            </w:r>
          </w:p>
        </w:tc>
        <w:tc>
          <w:tcPr>
            <w:tcW w:w="2687" w:type="dxa"/>
            <w:shd w:val="clear" w:color="auto" w:fill="auto"/>
          </w:tcPr>
          <w:p w14:paraId="706B11E1" w14:textId="77777777" w:rsidR="00F013A5" w:rsidRPr="00237412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699D222" w14:textId="730126D4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745D7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41953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745D7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745D71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=1</w:t>
            </w:r>
            <w:r w:rsidR="00745D7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6,10</w:t>
            </w:r>
          </w:p>
        </w:tc>
      </w:tr>
      <w:tr w:rsidR="00525DCE" w:rsidRPr="00237412" w14:paraId="7ABACD15" w14:textId="77777777" w:rsidTr="003533AF">
        <w:tc>
          <w:tcPr>
            <w:tcW w:w="1271" w:type="dxa"/>
            <w:shd w:val="clear" w:color="auto" w:fill="auto"/>
          </w:tcPr>
          <w:p w14:paraId="5874688A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04DB596B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shd w:val="clear" w:color="auto" w:fill="auto"/>
          </w:tcPr>
          <w:p w14:paraId="6E0204D5" w14:textId="7B8C31AC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="00850B7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1208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5E804A9A" w14:textId="66CE96FA" w:rsidR="00F013A5" w:rsidRPr="00237412" w:rsidRDefault="00AB245D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11208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1,23</w:t>
            </w:r>
          </w:p>
        </w:tc>
      </w:tr>
      <w:tr w:rsidR="00525DCE" w:rsidRPr="00237412" w14:paraId="37018FC0" w14:textId="77777777" w:rsidTr="003533AF">
        <w:tc>
          <w:tcPr>
            <w:tcW w:w="1271" w:type="dxa"/>
            <w:shd w:val="clear" w:color="auto" w:fill="auto"/>
          </w:tcPr>
          <w:p w14:paraId="6B5AA858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0FF932C8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Нарахування на заробітну плату</w:t>
            </w:r>
          </w:p>
        </w:tc>
        <w:tc>
          <w:tcPr>
            <w:tcW w:w="1276" w:type="dxa"/>
            <w:shd w:val="clear" w:color="auto" w:fill="auto"/>
          </w:tcPr>
          <w:p w14:paraId="661DCB0A" w14:textId="67CC0D64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275696</w:t>
            </w:r>
          </w:p>
        </w:tc>
        <w:tc>
          <w:tcPr>
            <w:tcW w:w="2687" w:type="dxa"/>
            <w:shd w:val="clear" w:color="auto" w:fill="auto"/>
          </w:tcPr>
          <w:p w14:paraId="20033B2A" w14:textId="502F289C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75696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850B7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AB245D">
              <w:rPr>
                <w:rFonts w:ascii="Times New Roman" w:hAnsi="Times New Roman"/>
                <w:sz w:val="24"/>
                <w:szCs w:val="24"/>
                <w:lang w:val="uk-UA"/>
              </w:rPr>
              <w:t>0,21</w:t>
            </w:r>
          </w:p>
        </w:tc>
      </w:tr>
      <w:tr w:rsidR="00525DCE" w:rsidRPr="00237412" w14:paraId="65B7DCEA" w14:textId="77777777" w:rsidTr="003533AF">
        <w:tc>
          <w:tcPr>
            <w:tcW w:w="1271" w:type="dxa"/>
            <w:shd w:val="clear" w:color="auto" w:fill="auto"/>
          </w:tcPr>
          <w:p w14:paraId="51F49C41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301B4BD8" w14:textId="6800EE66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Предмети, матеріали, обладнання та інвентар, що використовується для надання соціальної послуги та п</w:t>
            </w:r>
            <w:r w:rsidR="00FC4800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ата за надання послуг</w:t>
            </w:r>
          </w:p>
        </w:tc>
        <w:tc>
          <w:tcPr>
            <w:tcW w:w="1276" w:type="dxa"/>
            <w:shd w:val="clear" w:color="auto" w:fill="auto"/>
          </w:tcPr>
          <w:p w14:paraId="22397C55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14:paraId="12637AB6" w14:textId="568D5F37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125021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,00 </w:t>
            </w:r>
          </w:p>
        </w:tc>
        <w:tc>
          <w:tcPr>
            <w:tcW w:w="2687" w:type="dxa"/>
            <w:shd w:val="clear" w:color="auto" w:fill="auto"/>
          </w:tcPr>
          <w:p w14:paraId="0D674394" w14:textId="77777777" w:rsidR="00F013A5" w:rsidRPr="00237412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D9845BA" w14:textId="5386C8E5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125021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CF674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CF674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13,70</w:t>
            </w:r>
          </w:p>
        </w:tc>
      </w:tr>
      <w:tr w:rsidR="00525DCE" w:rsidRPr="00237412" w14:paraId="5B1A0706" w14:textId="77777777" w:rsidTr="003533AF">
        <w:tc>
          <w:tcPr>
            <w:tcW w:w="1271" w:type="dxa"/>
            <w:shd w:val="clear" w:color="auto" w:fill="auto"/>
          </w:tcPr>
          <w:p w14:paraId="59A2EFDF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5AD9294F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медичне обслуговування</w:t>
            </w:r>
          </w:p>
        </w:tc>
        <w:tc>
          <w:tcPr>
            <w:tcW w:w="1276" w:type="dxa"/>
            <w:shd w:val="clear" w:color="auto" w:fill="auto"/>
          </w:tcPr>
          <w:p w14:paraId="581299BC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</w:t>
            </w:r>
          </w:p>
          <w:p w14:paraId="5CA09990" w14:textId="4CD7A865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="00AC387A">
              <w:rPr>
                <w:rFonts w:ascii="Times New Roman" w:hAnsi="Times New Roman"/>
                <w:sz w:val="24"/>
                <w:szCs w:val="24"/>
                <w:lang w:val="uk-UA"/>
              </w:rPr>
              <w:t>33880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1830021B" w14:textId="77777777" w:rsidR="00F013A5" w:rsidRPr="00237412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4CD82A8" w14:textId="7C6B1545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C387A">
              <w:rPr>
                <w:rFonts w:ascii="Times New Roman" w:hAnsi="Times New Roman"/>
                <w:sz w:val="24"/>
                <w:szCs w:val="24"/>
                <w:lang w:val="uk-UA"/>
              </w:rPr>
              <w:t>33880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EB64E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EB64E6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15670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991421">
              <w:rPr>
                <w:rFonts w:ascii="Times New Roman" w:hAnsi="Times New Roman"/>
                <w:sz w:val="24"/>
                <w:szCs w:val="24"/>
                <w:lang w:val="uk-UA"/>
              </w:rPr>
              <w:t>,71</w:t>
            </w:r>
          </w:p>
        </w:tc>
      </w:tr>
      <w:tr w:rsidR="00525DCE" w:rsidRPr="00237412" w14:paraId="5E7E03AE" w14:textId="77777777" w:rsidTr="003533AF">
        <w:tc>
          <w:tcPr>
            <w:tcW w:w="1271" w:type="dxa"/>
            <w:shd w:val="clear" w:color="auto" w:fill="auto"/>
          </w:tcPr>
          <w:p w14:paraId="108C6087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745FCB5E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Матеріальні витрати на харчування</w:t>
            </w:r>
          </w:p>
        </w:tc>
        <w:tc>
          <w:tcPr>
            <w:tcW w:w="1276" w:type="dxa"/>
            <w:shd w:val="clear" w:color="auto" w:fill="auto"/>
          </w:tcPr>
          <w:p w14:paraId="1A09DB6C" w14:textId="5DFEC9D5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C3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750340</w:t>
            </w:r>
            <w:r w:rsidR="00156706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073384E5" w14:textId="4C052BF8" w:rsidR="00F013A5" w:rsidRPr="00237412" w:rsidRDefault="00991421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750340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15670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156706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82,23</w:t>
            </w:r>
          </w:p>
        </w:tc>
      </w:tr>
      <w:tr w:rsidR="00525DCE" w:rsidRPr="00237412" w14:paraId="5C8B2AB5" w14:textId="77777777" w:rsidTr="003533AF">
        <w:tc>
          <w:tcPr>
            <w:tcW w:w="1271" w:type="dxa"/>
            <w:shd w:val="clear" w:color="auto" w:fill="auto"/>
          </w:tcPr>
          <w:p w14:paraId="236016C9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3856D810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Оплата електроенергії</w:t>
            </w:r>
          </w:p>
        </w:tc>
        <w:tc>
          <w:tcPr>
            <w:tcW w:w="1276" w:type="dxa"/>
            <w:shd w:val="clear" w:color="auto" w:fill="auto"/>
          </w:tcPr>
          <w:p w14:paraId="76ABBCBE" w14:textId="5674E5CC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118573</w:t>
            </w:r>
          </w:p>
        </w:tc>
        <w:tc>
          <w:tcPr>
            <w:tcW w:w="2687" w:type="dxa"/>
            <w:shd w:val="clear" w:color="auto" w:fill="auto"/>
          </w:tcPr>
          <w:p w14:paraId="3574CA8C" w14:textId="485AB30F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118573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5B41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2,99</w:t>
            </w:r>
          </w:p>
        </w:tc>
      </w:tr>
      <w:tr w:rsidR="00525DCE" w:rsidRPr="00237412" w14:paraId="5E5993CA" w14:textId="77777777" w:rsidTr="003533AF">
        <w:tc>
          <w:tcPr>
            <w:tcW w:w="1271" w:type="dxa"/>
            <w:shd w:val="clear" w:color="auto" w:fill="auto"/>
          </w:tcPr>
          <w:p w14:paraId="0D22C454" w14:textId="2D879E20" w:rsidR="00525DCE" w:rsidRPr="00237412" w:rsidRDefault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09D27ED2" w14:textId="46CA0120" w:rsidR="00525DCE" w:rsidRPr="00237412" w:rsidRDefault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Оплата послуг</w:t>
            </w:r>
          </w:p>
        </w:tc>
        <w:tc>
          <w:tcPr>
            <w:tcW w:w="1276" w:type="dxa"/>
            <w:shd w:val="clear" w:color="auto" w:fill="auto"/>
          </w:tcPr>
          <w:p w14:paraId="6B57E985" w14:textId="1379B16D" w:rsidR="00525DCE" w:rsidRPr="00237412" w:rsidRDefault="00525DCE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120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26A68C1A" w14:textId="3D2EAF56" w:rsidR="00525DCE" w:rsidRPr="00237412" w:rsidRDefault="00525DCE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120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05758F">
              <w:rPr>
                <w:rFonts w:ascii="Times New Roman" w:hAnsi="Times New Roman"/>
                <w:sz w:val="24"/>
                <w:szCs w:val="24"/>
                <w:lang w:val="uk-UA"/>
              </w:rPr>
              <w:t>=1,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05758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525DCE" w:rsidRPr="00237412" w14:paraId="27293BB1" w14:textId="77777777" w:rsidTr="003533AF">
        <w:tc>
          <w:tcPr>
            <w:tcW w:w="1271" w:type="dxa"/>
            <w:shd w:val="clear" w:color="auto" w:fill="auto"/>
          </w:tcPr>
          <w:p w14:paraId="61F25764" w14:textId="56199FC7" w:rsidR="00F013A5" w:rsidRPr="00237412" w:rsidRDefault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290F77EA" w14:textId="0D1ACCE6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Оплата енергоносіїв у </w:t>
            </w:r>
            <w:proofErr w:type="spellStart"/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. вив</w:t>
            </w:r>
            <w:r w:rsidR="00FC4800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з нечистот</w:t>
            </w:r>
          </w:p>
        </w:tc>
        <w:tc>
          <w:tcPr>
            <w:tcW w:w="1276" w:type="dxa"/>
            <w:shd w:val="clear" w:color="auto" w:fill="auto"/>
          </w:tcPr>
          <w:p w14:paraId="517804A7" w14:textId="5D1787A0" w:rsidR="00F013A5" w:rsidRPr="00237412" w:rsidRDefault="00BE35D2" w:rsidP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B41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B4A18">
              <w:rPr>
                <w:rFonts w:ascii="Times New Roman" w:hAnsi="Times New Roman"/>
                <w:sz w:val="24"/>
                <w:szCs w:val="24"/>
                <w:lang w:val="uk-UA"/>
              </w:rPr>
              <w:t>49750</w:t>
            </w:r>
            <w:r w:rsidR="00525DCE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045760CD" w14:textId="1DE40420" w:rsidR="00F013A5" w:rsidRPr="00237412" w:rsidRDefault="00BE35D2" w:rsidP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B41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B4A18">
              <w:rPr>
                <w:rFonts w:ascii="Times New Roman" w:hAnsi="Times New Roman"/>
                <w:sz w:val="24"/>
                <w:szCs w:val="24"/>
                <w:lang w:val="uk-UA"/>
              </w:rPr>
              <w:t>49750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5B41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B4A18">
              <w:rPr>
                <w:rFonts w:ascii="Times New Roman" w:hAnsi="Times New Roman"/>
                <w:sz w:val="24"/>
                <w:szCs w:val="24"/>
                <w:lang w:val="uk-UA"/>
              </w:rPr>
              <w:t>6,41</w:t>
            </w:r>
          </w:p>
        </w:tc>
      </w:tr>
      <w:tr w:rsidR="00525DCE" w:rsidRPr="00237412" w14:paraId="65D91946" w14:textId="77777777" w:rsidTr="003533AF">
        <w:tc>
          <w:tcPr>
            <w:tcW w:w="1271" w:type="dxa"/>
            <w:shd w:val="clear" w:color="auto" w:fill="auto"/>
          </w:tcPr>
          <w:p w14:paraId="73E3B703" w14:textId="77755C2C" w:rsidR="00F013A5" w:rsidRPr="00237412" w:rsidRDefault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14:paraId="01F0D366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Оплата скрапленого газу</w:t>
            </w:r>
          </w:p>
        </w:tc>
        <w:tc>
          <w:tcPr>
            <w:tcW w:w="1276" w:type="dxa"/>
            <w:shd w:val="clear" w:color="auto" w:fill="auto"/>
          </w:tcPr>
          <w:p w14:paraId="0EEA9359" w14:textId="16C380F9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2D18E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4560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58238603" w14:textId="60DF9985" w:rsidR="00F013A5" w:rsidRPr="00237412" w:rsidRDefault="00BE35D2" w:rsidP="00525DC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D18E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D18E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2D18E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F51BF8">
              <w:rPr>
                <w:rFonts w:ascii="Times New Roman" w:hAnsi="Times New Roman"/>
                <w:sz w:val="24"/>
                <w:szCs w:val="24"/>
                <w:lang w:val="uk-UA"/>
              </w:rPr>
              <w:t>3,79</w:t>
            </w:r>
          </w:p>
        </w:tc>
      </w:tr>
      <w:tr w:rsidR="00525DCE" w:rsidRPr="00237412" w14:paraId="7EF8C6C8" w14:textId="77777777" w:rsidTr="003533AF">
        <w:trPr>
          <w:trHeight w:val="279"/>
        </w:trPr>
        <w:tc>
          <w:tcPr>
            <w:tcW w:w="1271" w:type="dxa"/>
            <w:shd w:val="clear" w:color="auto" w:fill="auto"/>
          </w:tcPr>
          <w:p w14:paraId="54AB79C1" w14:textId="6C1E8AD7" w:rsidR="00F013A5" w:rsidRPr="00237412" w:rsidRDefault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14:paraId="516ACD75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Інші прямі витрати (знос ОЗ)</w:t>
            </w:r>
          </w:p>
        </w:tc>
        <w:tc>
          <w:tcPr>
            <w:tcW w:w="1276" w:type="dxa"/>
            <w:shd w:val="clear" w:color="auto" w:fill="auto"/>
          </w:tcPr>
          <w:p w14:paraId="34A3A572" w14:textId="352AD34F" w:rsidR="00F013A5" w:rsidRPr="00237412" w:rsidRDefault="00BE35D2" w:rsidP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="00A8771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B4A18">
              <w:rPr>
                <w:rFonts w:ascii="Times New Roman" w:hAnsi="Times New Roman"/>
                <w:sz w:val="24"/>
                <w:szCs w:val="24"/>
                <w:lang w:val="uk-UA"/>
              </w:rPr>
              <w:t>2735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,00                </w:t>
            </w:r>
          </w:p>
        </w:tc>
        <w:tc>
          <w:tcPr>
            <w:tcW w:w="2687" w:type="dxa"/>
            <w:shd w:val="clear" w:color="auto" w:fill="auto"/>
          </w:tcPr>
          <w:p w14:paraId="275EE80B" w14:textId="19D99F50" w:rsidR="00F013A5" w:rsidRPr="00237412" w:rsidRDefault="00BE35D2" w:rsidP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65812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3B4A18">
              <w:rPr>
                <w:rFonts w:ascii="Times New Roman" w:hAnsi="Times New Roman"/>
                <w:sz w:val="24"/>
                <w:szCs w:val="24"/>
                <w:lang w:val="uk-UA"/>
              </w:rPr>
              <w:t>2735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:36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="00AD18F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>=</w:t>
            </w:r>
            <w:r w:rsidR="003B4A18">
              <w:rPr>
                <w:rFonts w:ascii="Times New Roman" w:hAnsi="Times New Roman"/>
                <w:sz w:val="24"/>
                <w:szCs w:val="24"/>
                <w:lang w:val="uk-UA"/>
              </w:rPr>
              <w:t>2,49</w:t>
            </w: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</w:p>
        </w:tc>
      </w:tr>
      <w:tr w:rsidR="00525DCE" w:rsidRPr="00237412" w14:paraId="5050352C" w14:textId="77777777" w:rsidTr="003533AF">
        <w:trPr>
          <w:trHeight w:val="401"/>
        </w:trPr>
        <w:tc>
          <w:tcPr>
            <w:tcW w:w="1271" w:type="dxa"/>
            <w:shd w:val="clear" w:color="auto" w:fill="auto"/>
          </w:tcPr>
          <w:p w14:paraId="28EEF03A" w14:textId="77777777" w:rsidR="00F013A5" w:rsidRPr="00237412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7182A76D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shd w:val="clear" w:color="auto" w:fill="auto"/>
          </w:tcPr>
          <w:p w14:paraId="3C5DEFF1" w14:textId="253C2CA0" w:rsidR="00F013A5" w:rsidRPr="00237412" w:rsidRDefault="00D87263" w:rsidP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C387A">
              <w:rPr>
                <w:rFonts w:ascii="Times New Roman" w:hAnsi="Times New Roman"/>
                <w:sz w:val="24"/>
                <w:szCs w:val="24"/>
                <w:lang w:val="uk-UA"/>
              </w:rPr>
              <w:t>775750</w:t>
            </w:r>
            <w:r w:rsidR="0005758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35D2" w:rsidRPr="00237412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687" w:type="dxa"/>
            <w:shd w:val="clear" w:color="auto" w:fill="auto"/>
          </w:tcPr>
          <w:p w14:paraId="7ACAC764" w14:textId="6231776B" w:rsidR="00F013A5" w:rsidRPr="00237412" w:rsidRDefault="00BE35D2" w:rsidP="0005758F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4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</w:t>
            </w:r>
            <w:r w:rsidR="00D8726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CE74D7">
              <w:rPr>
                <w:rFonts w:ascii="Times New Roman" w:hAnsi="Times New Roman"/>
                <w:sz w:val="24"/>
                <w:szCs w:val="24"/>
                <w:lang w:val="uk-UA"/>
              </w:rPr>
              <w:t>04,18</w:t>
            </w:r>
          </w:p>
        </w:tc>
      </w:tr>
    </w:tbl>
    <w:p w14:paraId="3014BDEA" w14:textId="77777777" w:rsidR="00F013A5" w:rsidRPr="00237412" w:rsidRDefault="00BE35D2">
      <w:pPr>
        <w:pStyle w:val="a6"/>
        <w:rPr>
          <w:rFonts w:ascii="Times New Roman" w:hAnsi="Times New Roman"/>
          <w:lang w:val="uk-UA"/>
        </w:rPr>
      </w:pPr>
      <w:r w:rsidRPr="00237412">
        <w:rPr>
          <w:rFonts w:ascii="Times New Roman" w:hAnsi="Times New Roman"/>
          <w:lang w:val="uk-UA"/>
        </w:rPr>
        <w:t>Прямі витрати</w:t>
      </w:r>
    </w:p>
    <w:p w14:paraId="26C68730" w14:textId="48AC8FA4" w:rsidR="00F013A5" w:rsidRPr="00237412" w:rsidRDefault="00BE35D2">
      <w:pPr>
        <w:pStyle w:val="a6"/>
        <w:rPr>
          <w:rFonts w:ascii="Times New Roman" w:hAnsi="Times New Roman"/>
          <w:lang w:val="uk-UA"/>
        </w:rPr>
      </w:pPr>
      <w:r w:rsidRPr="00237412">
        <w:rPr>
          <w:rFonts w:ascii="Times New Roman" w:hAnsi="Times New Roman"/>
          <w:lang w:val="uk-UA"/>
        </w:rPr>
        <w:t>(</w:t>
      </w:r>
      <w:r w:rsidR="002050E8">
        <w:rPr>
          <w:rFonts w:ascii="Times New Roman" w:hAnsi="Times New Roman"/>
          <w:lang w:val="uk-UA"/>
        </w:rPr>
        <w:t>1</w:t>
      </w:r>
      <w:r w:rsidR="00CE74D7">
        <w:rPr>
          <w:rFonts w:ascii="Times New Roman" w:hAnsi="Times New Roman"/>
          <w:lang w:val="uk-UA"/>
        </w:rPr>
        <w:t>36,10</w:t>
      </w:r>
      <w:r w:rsidRPr="00237412">
        <w:rPr>
          <w:rFonts w:ascii="Times New Roman" w:hAnsi="Times New Roman"/>
          <w:lang w:val="uk-UA"/>
        </w:rPr>
        <w:t>+</w:t>
      </w:r>
      <w:r w:rsidR="00CE74D7">
        <w:rPr>
          <w:rFonts w:ascii="Times New Roman" w:hAnsi="Times New Roman"/>
          <w:lang w:val="uk-UA"/>
        </w:rPr>
        <w:t>1,23</w:t>
      </w:r>
      <w:r w:rsidRPr="00237412">
        <w:rPr>
          <w:rFonts w:ascii="Times New Roman" w:hAnsi="Times New Roman"/>
          <w:lang w:val="uk-UA"/>
        </w:rPr>
        <w:t>+</w:t>
      </w:r>
      <w:r w:rsidR="002050E8">
        <w:rPr>
          <w:rFonts w:ascii="Times New Roman" w:hAnsi="Times New Roman"/>
          <w:lang w:val="uk-UA"/>
        </w:rPr>
        <w:t>3</w:t>
      </w:r>
      <w:r w:rsidR="00CE74D7">
        <w:rPr>
          <w:rFonts w:ascii="Times New Roman" w:hAnsi="Times New Roman"/>
          <w:lang w:val="uk-UA"/>
        </w:rPr>
        <w:t>0,21</w:t>
      </w:r>
      <w:r w:rsidRPr="00237412">
        <w:rPr>
          <w:rFonts w:ascii="Times New Roman" w:hAnsi="Times New Roman"/>
          <w:lang w:val="uk-UA"/>
        </w:rPr>
        <w:t>+</w:t>
      </w:r>
      <w:r w:rsidR="00BD56F6">
        <w:rPr>
          <w:rFonts w:ascii="Times New Roman" w:hAnsi="Times New Roman"/>
          <w:lang w:val="uk-UA"/>
        </w:rPr>
        <w:t>1</w:t>
      </w:r>
      <w:r w:rsidR="00CE74D7">
        <w:rPr>
          <w:rFonts w:ascii="Times New Roman" w:hAnsi="Times New Roman"/>
          <w:lang w:val="uk-UA"/>
        </w:rPr>
        <w:t>3,70</w:t>
      </w:r>
      <w:r w:rsidRPr="00237412">
        <w:rPr>
          <w:rFonts w:ascii="Times New Roman" w:hAnsi="Times New Roman"/>
          <w:lang w:val="uk-UA"/>
        </w:rPr>
        <w:t>+</w:t>
      </w:r>
      <w:r w:rsidR="00CE74D7">
        <w:rPr>
          <w:rFonts w:ascii="Times New Roman" w:hAnsi="Times New Roman"/>
          <w:lang w:val="uk-UA"/>
        </w:rPr>
        <w:t>3,71</w:t>
      </w:r>
      <w:r w:rsidRPr="00237412">
        <w:rPr>
          <w:rFonts w:ascii="Times New Roman" w:hAnsi="Times New Roman"/>
          <w:lang w:val="uk-UA"/>
        </w:rPr>
        <w:t>+</w:t>
      </w:r>
      <w:r w:rsidR="00BD56F6">
        <w:rPr>
          <w:rFonts w:ascii="Times New Roman" w:hAnsi="Times New Roman"/>
          <w:lang w:val="uk-UA"/>
        </w:rPr>
        <w:t>8</w:t>
      </w:r>
      <w:r w:rsidR="00CE74D7">
        <w:rPr>
          <w:rFonts w:ascii="Times New Roman" w:hAnsi="Times New Roman"/>
          <w:lang w:val="uk-UA"/>
        </w:rPr>
        <w:t>2,23</w:t>
      </w:r>
      <w:r w:rsidRPr="00237412">
        <w:rPr>
          <w:rFonts w:ascii="Times New Roman" w:hAnsi="Times New Roman"/>
          <w:lang w:val="uk-UA"/>
        </w:rPr>
        <w:t>+</w:t>
      </w:r>
      <w:r w:rsidR="00CE74D7">
        <w:rPr>
          <w:rFonts w:ascii="Times New Roman" w:hAnsi="Times New Roman"/>
          <w:lang w:val="uk-UA"/>
        </w:rPr>
        <w:t>12,99</w:t>
      </w:r>
      <w:r w:rsidRPr="00237412">
        <w:rPr>
          <w:rFonts w:ascii="Times New Roman" w:hAnsi="Times New Roman"/>
          <w:lang w:val="uk-UA"/>
        </w:rPr>
        <w:t>+</w:t>
      </w:r>
      <w:r w:rsidR="0005758F">
        <w:rPr>
          <w:rFonts w:ascii="Times New Roman" w:hAnsi="Times New Roman"/>
          <w:lang w:val="uk-UA"/>
        </w:rPr>
        <w:t>1,</w:t>
      </w:r>
      <w:r w:rsidR="00CE74D7">
        <w:rPr>
          <w:rFonts w:ascii="Times New Roman" w:hAnsi="Times New Roman"/>
          <w:lang w:val="uk-UA"/>
        </w:rPr>
        <w:t>3</w:t>
      </w:r>
      <w:r w:rsidR="0005758F">
        <w:rPr>
          <w:rFonts w:ascii="Times New Roman" w:hAnsi="Times New Roman"/>
          <w:lang w:val="uk-UA"/>
        </w:rPr>
        <w:t>2+</w:t>
      </w:r>
      <w:r w:rsidR="00BD56F6">
        <w:rPr>
          <w:rFonts w:ascii="Times New Roman" w:hAnsi="Times New Roman"/>
          <w:lang w:val="uk-UA"/>
        </w:rPr>
        <w:t>1</w:t>
      </w:r>
      <w:r w:rsidR="00CE74D7">
        <w:rPr>
          <w:rFonts w:ascii="Times New Roman" w:hAnsi="Times New Roman"/>
          <w:lang w:val="uk-UA"/>
        </w:rPr>
        <w:t>6</w:t>
      </w:r>
      <w:r w:rsidR="00BD56F6">
        <w:rPr>
          <w:rFonts w:ascii="Times New Roman" w:hAnsi="Times New Roman"/>
          <w:lang w:val="uk-UA"/>
        </w:rPr>
        <w:t>,4</w:t>
      </w:r>
      <w:r w:rsidR="00CE74D7">
        <w:rPr>
          <w:rFonts w:ascii="Times New Roman" w:hAnsi="Times New Roman"/>
          <w:lang w:val="uk-UA"/>
        </w:rPr>
        <w:t>1</w:t>
      </w:r>
      <w:r w:rsidR="0005758F">
        <w:rPr>
          <w:rFonts w:ascii="Times New Roman" w:hAnsi="Times New Roman"/>
          <w:lang w:val="uk-UA"/>
        </w:rPr>
        <w:t>+</w:t>
      </w:r>
      <w:r w:rsidR="00CE74D7">
        <w:rPr>
          <w:rFonts w:ascii="Times New Roman" w:hAnsi="Times New Roman"/>
          <w:lang w:val="uk-UA"/>
        </w:rPr>
        <w:t>3,79</w:t>
      </w:r>
      <w:r w:rsidR="0005758F">
        <w:rPr>
          <w:rFonts w:ascii="Times New Roman" w:hAnsi="Times New Roman"/>
          <w:lang w:val="uk-UA"/>
        </w:rPr>
        <w:t>+</w:t>
      </w:r>
      <w:r w:rsidR="00CE74D7">
        <w:rPr>
          <w:rFonts w:ascii="Times New Roman" w:hAnsi="Times New Roman"/>
          <w:lang w:val="uk-UA"/>
        </w:rPr>
        <w:t>2,49</w:t>
      </w:r>
      <w:r w:rsidRPr="00237412">
        <w:rPr>
          <w:rFonts w:ascii="Times New Roman" w:hAnsi="Times New Roman"/>
          <w:lang w:val="uk-UA"/>
        </w:rPr>
        <w:t>)=</w:t>
      </w:r>
      <w:r w:rsidR="007F04FF">
        <w:rPr>
          <w:rFonts w:ascii="Times New Roman" w:hAnsi="Times New Roman"/>
          <w:lang w:val="uk-UA"/>
        </w:rPr>
        <w:t xml:space="preserve"> </w:t>
      </w:r>
      <w:r w:rsidR="00F82EEC">
        <w:rPr>
          <w:rFonts w:ascii="Times New Roman" w:hAnsi="Times New Roman"/>
          <w:lang w:val="uk-UA"/>
        </w:rPr>
        <w:t>3</w:t>
      </w:r>
      <w:r w:rsidR="00CE74D7">
        <w:rPr>
          <w:rFonts w:ascii="Times New Roman" w:hAnsi="Times New Roman"/>
          <w:lang w:val="uk-UA"/>
        </w:rPr>
        <w:t>04,18</w:t>
      </w:r>
      <w:r w:rsidRPr="00237412">
        <w:rPr>
          <w:rFonts w:ascii="Times New Roman" w:hAnsi="Times New Roman"/>
          <w:lang w:val="uk-UA"/>
        </w:rPr>
        <w:t>грн.</w:t>
      </w:r>
    </w:p>
    <w:p w14:paraId="293CF35D" w14:textId="77777777" w:rsidR="00F013A5" w:rsidRPr="00237412" w:rsidRDefault="00BE35D2">
      <w:pPr>
        <w:pStyle w:val="a6"/>
        <w:rPr>
          <w:rFonts w:ascii="Times New Roman" w:hAnsi="Times New Roman"/>
          <w:lang w:val="uk-UA"/>
        </w:rPr>
      </w:pPr>
      <w:r w:rsidRPr="00237412">
        <w:rPr>
          <w:rFonts w:ascii="Times New Roman" w:hAnsi="Times New Roman"/>
          <w:lang w:val="uk-UA"/>
        </w:rPr>
        <w:t>Адміністративні витрати</w:t>
      </w:r>
    </w:p>
    <w:p w14:paraId="2250EFBC" w14:textId="275C6D83" w:rsidR="00F013A5" w:rsidRPr="00237412" w:rsidRDefault="00BE35D2">
      <w:pPr>
        <w:pStyle w:val="a6"/>
        <w:rPr>
          <w:rFonts w:ascii="Times New Roman" w:hAnsi="Times New Roman"/>
          <w:lang w:val="uk-UA"/>
        </w:rPr>
      </w:pPr>
      <w:r w:rsidRPr="00237412">
        <w:rPr>
          <w:rFonts w:ascii="Times New Roman" w:hAnsi="Times New Roman"/>
          <w:lang w:val="uk-UA"/>
        </w:rPr>
        <w:t>(1</w:t>
      </w:r>
      <w:r w:rsidR="007F04FF">
        <w:rPr>
          <w:rFonts w:ascii="Times New Roman" w:hAnsi="Times New Roman"/>
          <w:lang w:val="uk-UA"/>
        </w:rPr>
        <w:t>241953</w:t>
      </w:r>
      <w:r w:rsidRPr="00237412">
        <w:rPr>
          <w:rFonts w:ascii="Times New Roman" w:hAnsi="Times New Roman"/>
          <w:lang w:val="uk-UA"/>
        </w:rPr>
        <w:t>+</w:t>
      </w:r>
      <w:r w:rsidR="007F04FF">
        <w:rPr>
          <w:rFonts w:ascii="Times New Roman" w:hAnsi="Times New Roman"/>
          <w:lang w:val="uk-UA"/>
        </w:rPr>
        <w:t>11208</w:t>
      </w:r>
      <w:r w:rsidR="00F82EEC">
        <w:rPr>
          <w:rFonts w:ascii="Times New Roman" w:hAnsi="Times New Roman"/>
          <w:lang w:val="uk-UA"/>
        </w:rPr>
        <w:t>+2</w:t>
      </w:r>
      <w:r w:rsidR="007F04FF">
        <w:rPr>
          <w:rFonts w:ascii="Times New Roman" w:hAnsi="Times New Roman"/>
          <w:lang w:val="uk-UA"/>
        </w:rPr>
        <w:t>75696</w:t>
      </w:r>
      <w:r w:rsidRPr="00237412">
        <w:rPr>
          <w:rFonts w:ascii="Times New Roman" w:hAnsi="Times New Roman"/>
          <w:lang w:val="uk-UA"/>
        </w:rPr>
        <w:t>)=1</w:t>
      </w:r>
      <w:r w:rsidR="007F04FF">
        <w:rPr>
          <w:rFonts w:ascii="Times New Roman" w:hAnsi="Times New Roman"/>
          <w:lang w:val="uk-UA"/>
        </w:rPr>
        <w:t>528857</w:t>
      </w:r>
      <w:r w:rsidRPr="00237412">
        <w:rPr>
          <w:rFonts w:ascii="Times New Roman" w:hAnsi="Times New Roman"/>
          <w:lang w:val="uk-UA"/>
        </w:rPr>
        <w:t>:36</w:t>
      </w:r>
      <w:r w:rsidR="007F04FF">
        <w:rPr>
          <w:rFonts w:ascii="Times New Roman" w:hAnsi="Times New Roman"/>
          <w:lang w:val="uk-UA"/>
        </w:rPr>
        <w:t>5</w:t>
      </w:r>
      <w:r w:rsidRPr="00237412">
        <w:rPr>
          <w:rFonts w:ascii="Times New Roman" w:hAnsi="Times New Roman"/>
          <w:lang w:val="uk-UA"/>
        </w:rPr>
        <w:t>д.:</w:t>
      </w:r>
      <w:r w:rsidR="007F04FF">
        <w:rPr>
          <w:rFonts w:ascii="Times New Roman" w:hAnsi="Times New Roman"/>
          <w:lang w:val="uk-UA"/>
        </w:rPr>
        <w:t>25</w:t>
      </w:r>
      <w:r w:rsidRPr="00237412">
        <w:rPr>
          <w:rFonts w:ascii="Times New Roman" w:hAnsi="Times New Roman"/>
          <w:lang w:val="uk-UA"/>
        </w:rPr>
        <w:t>підоп.х</w:t>
      </w:r>
      <w:r w:rsidR="0005758F">
        <w:rPr>
          <w:rFonts w:ascii="Times New Roman" w:hAnsi="Times New Roman"/>
          <w:lang w:val="uk-UA"/>
        </w:rPr>
        <w:t xml:space="preserve"> </w:t>
      </w:r>
      <w:r w:rsidRPr="00237412">
        <w:rPr>
          <w:rFonts w:ascii="Times New Roman" w:hAnsi="Times New Roman"/>
          <w:lang w:val="uk-UA"/>
        </w:rPr>
        <w:t>0,15=</w:t>
      </w:r>
      <w:r w:rsidR="007F04FF">
        <w:rPr>
          <w:rFonts w:ascii="Times New Roman" w:hAnsi="Times New Roman"/>
          <w:lang w:val="uk-UA"/>
        </w:rPr>
        <w:t>25,13</w:t>
      </w:r>
      <w:r w:rsidRPr="00237412">
        <w:rPr>
          <w:rFonts w:ascii="Times New Roman" w:hAnsi="Times New Roman"/>
          <w:lang w:val="uk-UA"/>
        </w:rPr>
        <w:t>грн.</w:t>
      </w:r>
    </w:p>
    <w:p w14:paraId="1609B493" w14:textId="77777777" w:rsidR="00F013A5" w:rsidRPr="00237412" w:rsidRDefault="00BE35D2">
      <w:pPr>
        <w:pStyle w:val="a6"/>
        <w:rPr>
          <w:rFonts w:ascii="Times New Roman" w:hAnsi="Times New Roman"/>
          <w:lang w:val="uk-UA"/>
        </w:rPr>
      </w:pPr>
      <w:r w:rsidRPr="00237412">
        <w:rPr>
          <w:rFonts w:ascii="Times New Roman" w:hAnsi="Times New Roman"/>
          <w:lang w:val="uk-UA"/>
        </w:rPr>
        <w:t>Вартість надання соціальної послуги : 1 ліжко-день</w:t>
      </w:r>
    </w:p>
    <w:p w14:paraId="0D612480" w14:textId="031999B3" w:rsidR="00F013A5" w:rsidRDefault="00BE35D2">
      <w:pPr>
        <w:pStyle w:val="a6"/>
        <w:rPr>
          <w:rFonts w:ascii="Times New Roman" w:hAnsi="Times New Roman"/>
          <w:lang w:val="uk-UA"/>
        </w:rPr>
      </w:pPr>
      <w:r w:rsidRPr="00237412">
        <w:rPr>
          <w:rFonts w:ascii="Times New Roman" w:hAnsi="Times New Roman"/>
          <w:lang w:val="uk-UA"/>
        </w:rPr>
        <w:t xml:space="preserve"> </w:t>
      </w:r>
      <w:r w:rsidR="00D14C8C">
        <w:rPr>
          <w:rFonts w:ascii="Times New Roman" w:hAnsi="Times New Roman"/>
          <w:lang w:val="uk-UA"/>
        </w:rPr>
        <w:t>3</w:t>
      </w:r>
      <w:r w:rsidR="007F04FF">
        <w:rPr>
          <w:rFonts w:ascii="Times New Roman" w:hAnsi="Times New Roman"/>
          <w:lang w:val="uk-UA"/>
        </w:rPr>
        <w:t>04,18</w:t>
      </w:r>
      <w:r w:rsidRPr="00237412">
        <w:rPr>
          <w:rFonts w:ascii="Times New Roman" w:hAnsi="Times New Roman"/>
          <w:lang w:val="uk-UA"/>
        </w:rPr>
        <w:t xml:space="preserve">+ </w:t>
      </w:r>
      <w:r w:rsidR="007F04FF">
        <w:rPr>
          <w:rFonts w:ascii="Times New Roman" w:hAnsi="Times New Roman"/>
          <w:lang w:val="uk-UA"/>
        </w:rPr>
        <w:t>25,13</w:t>
      </w:r>
      <w:r w:rsidRPr="00237412">
        <w:rPr>
          <w:rFonts w:ascii="Times New Roman" w:hAnsi="Times New Roman"/>
          <w:lang w:val="uk-UA"/>
        </w:rPr>
        <w:t xml:space="preserve"> = </w:t>
      </w:r>
      <w:r w:rsidR="00D14C8C">
        <w:rPr>
          <w:rFonts w:ascii="Times New Roman" w:hAnsi="Times New Roman"/>
          <w:b/>
          <w:lang w:val="uk-UA"/>
        </w:rPr>
        <w:t>3</w:t>
      </w:r>
      <w:r w:rsidR="007F04FF">
        <w:rPr>
          <w:rFonts w:ascii="Times New Roman" w:hAnsi="Times New Roman"/>
          <w:b/>
          <w:lang w:val="uk-UA"/>
        </w:rPr>
        <w:t>29,31</w:t>
      </w:r>
      <w:r w:rsidRPr="00237412">
        <w:rPr>
          <w:rFonts w:ascii="Times New Roman" w:hAnsi="Times New Roman"/>
          <w:lang w:val="uk-UA"/>
        </w:rPr>
        <w:t>грн.</w:t>
      </w:r>
    </w:p>
    <w:p w14:paraId="6A7BC255" w14:textId="09B0DBDD" w:rsidR="000177BD" w:rsidRPr="00237412" w:rsidRDefault="009409E8">
      <w:pPr>
        <w:pStyle w:val="a6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Вартість надання соціальної послуги на 1 місяць 3</w:t>
      </w:r>
      <w:r w:rsidR="007F04FF">
        <w:rPr>
          <w:rFonts w:ascii="Times New Roman" w:hAnsi="Times New Roman"/>
          <w:lang w:val="uk-UA"/>
        </w:rPr>
        <w:t>29,31</w:t>
      </w:r>
      <w:r>
        <w:rPr>
          <w:rFonts w:ascii="Times New Roman" w:hAnsi="Times New Roman"/>
          <w:lang w:val="uk-UA"/>
        </w:rPr>
        <w:t xml:space="preserve"> х 30.4=1</w:t>
      </w:r>
      <w:r w:rsidR="007F04FF">
        <w:rPr>
          <w:rFonts w:ascii="Times New Roman" w:hAnsi="Times New Roman"/>
          <w:lang w:val="uk-UA"/>
        </w:rPr>
        <w:t>0011,02</w:t>
      </w:r>
    </w:p>
    <w:p w14:paraId="4471F5F9" w14:textId="77777777" w:rsidR="00FC4800" w:rsidRDefault="00F26F2C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</w:p>
    <w:p w14:paraId="1749E6E8" w14:textId="77777777" w:rsidR="00FC4800" w:rsidRDefault="00FC4800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14:paraId="3CDCADD1" w14:textId="62F62081" w:rsidR="00237412" w:rsidRDefault="00F26F2C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A07F86">
        <w:rPr>
          <w:rFonts w:ascii="Times New Roman" w:hAnsi="Times New Roman"/>
          <w:b/>
          <w:sz w:val="24"/>
          <w:szCs w:val="24"/>
          <w:lang w:val="uk-UA"/>
        </w:rPr>
        <w:t xml:space="preserve">Головний бухгалтер                           </w:t>
      </w:r>
      <w:r w:rsidR="00056BB5">
        <w:rPr>
          <w:rFonts w:ascii="Times New Roman" w:hAnsi="Times New Roman"/>
          <w:b/>
          <w:sz w:val="24"/>
          <w:szCs w:val="24"/>
          <w:lang w:val="uk-UA"/>
        </w:rPr>
        <w:t>Людмила МАРЧЕНКО</w:t>
      </w:r>
    </w:p>
    <w:p w14:paraId="6E2E9D1C" w14:textId="7B8656E2" w:rsidR="00F013A5" w:rsidRDefault="00BE35D2" w:rsidP="00FC4800">
      <w:pPr>
        <w:pStyle w:val="a6"/>
        <w:rPr>
          <w:rFonts w:ascii="Times New Roman" w:hAnsi="Times New Roman"/>
          <w:b/>
          <w:sz w:val="20"/>
          <w:szCs w:val="20"/>
        </w:rPr>
      </w:pPr>
      <w:r w:rsidRPr="002374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433037E9" w14:textId="77777777" w:rsidR="00FC4800" w:rsidRDefault="00FC4800">
      <w:pPr>
        <w:rPr>
          <w:rFonts w:ascii="Times New Roman" w:hAnsi="Times New Roman" w:cs="Times New Roman"/>
          <w:b/>
          <w:lang w:val="uk-UA"/>
        </w:rPr>
      </w:pPr>
    </w:p>
    <w:p w14:paraId="0D4E202E" w14:textId="2BDDCC5F" w:rsidR="00F013A5" w:rsidRDefault="00BE35D2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Послуга: Догляд вдома</w:t>
      </w:r>
    </w:p>
    <w:p w14:paraId="0935327F" w14:textId="77777777" w:rsidR="00F013A5" w:rsidRDefault="00BE35D2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Назва заходу: Надання соціальних послуг протягом однієї людино-години.</w:t>
      </w:r>
    </w:p>
    <w:p w14:paraId="7A01AADE" w14:textId="24038D50" w:rsidR="00F013A5" w:rsidRDefault="00833E91" w:rsidP="00833E91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</w:t>
      </w:r>
      <w:r w:rsidR="00BE35D2">
        <w:rPr>
          <w:rFonts w:ascii="Times New Roman" w:hAnsi="Times New Roman" w:cs="Times New Roman"/>
          <w:b/>
          <w:lang w:val="uk-UA"/>
        </w:rPr>
        <w:t>Розрахунок вартості платної соціальної послуги</w:t>
      </w:r>
    </w:p>
    <w:p w14:paraId="2D050521" w14:textId="77777777" w:rsidR="00F013A5" w:rsidRDefault="00BE35D2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</w:p>
    <w:p w14:paraId="34A28DD8" w14:textId="5E21966D" w:rsidR="00F013A5" w:rsidRDefault="00BE35D2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Відповідно методичних рекомендації розрахунку вартості соціальних послуг, затверджених наказом </w:t>
      </w:r>
      <w:proofErr w:type="spellStart"/>
      <w:r>
        <w:rPr>
          <w:rFonts w:ascii="Times New Roman" w:hAnsi="Times New Roman" w:cs="Times New Roman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</w:t>
      </w:r>
      <w:proofErr w:type="spellStart"/>
      <w:r>
        <w:rPr>
          <w:rFonts w:ascii="Times New Roman" w:hAnsi="Times New Roman" w:cs="Times New Roman"/>
          <w:lang w:val="uk-UA"/>
        </w:rPr>
        <w:t>незахищенних</w:t>
      </w:r>
      <w:proofErr w:type="spellEnd"/>
      <w:r>
        <w:rPr>
          <w:rFonts w:ascii="Times New Roman" w:hAnsi="Times New Roman" w:cs="Times New Roman"/>
          <w:lang w:val="uk-UA"/>
        </w:rPr>
        <w:t xml:space="preserve"> верств населення», затверджено наказом міністерства праці та соціальної політики України від 11.03.2002р. №140,</w:t>
      </w:r>
      <w:r w:rsidR="00FC480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рекомендована норма часу на одну послугу становить 60 хвилин (1 год</w:t>
      </w:r>
      <w:r w:rsidR="006E2906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>на).</w:t>
      </w:r>
    </w:p>
    <w:p w14:paraId="5B285C8D" w14:textId="763C7F0B" w:rsidR="00F013A5" w:rsidRDefault="00F823DF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 202</w:t>
      </w:r>
      <w:r w:rsidR="005B2D9A">
        <w:rPr>
          <w:rFonts w:ascii="Times New Roman" w:hAnsi="Times New Roman" w:cs="Times New Roman"/>
          <w:lang w:val="uk-UA"/>
        </w:rPr>
        <w:t>5</w:t>
      </w:r>
      <w:r w:rsidR="00BE35D2">
        <w:rPr>
          <w:rFonts w:ascii="Times New Roman" w:hAnsi="Times New Roman" w:cs="Times New Roman"/>
          <w:lang w:val="uk-UA"/>
        </w:rPr>
        <w:t xml:space="preserve"> році кількість робочих днів становить </w:t>
      </w:r>
      <w:r>
        <w:rPr>
          <w:rFonts w:ascii="Times New Roman" w:hAnsi="Times New Roman" w:cs="Times New Roman"/>
          <w:lang w:val="uk-UA"/>
        </w:rPr>
        <w:t>2</w:t>
      </w:r>
      <w:r w:rsidR="001B599F">
        <w:rPr>
          <w:rFonts w:ascii="Times New Roman" w:hAnsi="Times New Roman" w:cs="Times New Roman"/>
          <w:lang w:val="uk-UA"/>
        </w:rPr>
        <w:t>6</w:t>
      </w:r>
      <w:r w:rsidR="00533432">
        <w:rPr>
          <w:rFonts w:ascii="Times New Roman" w:hAnsi="Times New Roman" w:cs="Times New Roman"/>
          <w:lang w:val="uk-UA"/>
        </w:rPr>
        <w:t>1</w:t>
      </w:r>
      <w:r w:rsidR="00BE35D2">
        <w:rPr>
          <w:rFonts w:ascii="Times New Roman" w:hAnsi="Times New Roman" w:cs="Times New Roman"/>
          <w:lang w:val="uk-UA"/>
        </w:rPr>
        <w:t xml:space="preserve"> день, робочий день становить 8 годин.  </w:t>
      </w:r>
    </w:p>
    <w:p w14:paraId="36737932" w14:textId="77777777" w:rsidR="00F013A5" w:rsidRDefault="00BE35D2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1276"/>
        <w:gridCol w:w="2687"/>
      </w:tblGrid>
      <w:tr w:rsidR="003533AF" w14:paraId="136D5E2E" w14:textId="77777777" w:rsidTr="003533AF">
        <w:tc>
          <w:tcPr>
            <w:tcW w:w="1271" w:type="dxa"/>
            <w:shd w:val="clear" w:color="auto" w:fill="auto"/>
          </w:tcPr>
          <w:p w14:paraId="06FD4331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14:paraId="3D0761FA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    Назва показника</w:t>
            </w:r>
          </w:p>
        </w:tc>
        <w:tc>
          <w:tcPr>
            <w:tcW w:w="1276" w:type="dxa"/>
            <w:shd w:val="clear" w:color="auto" w:fill="auto"/>
          </w:tcPr>
          <w:p w14:paraId="5F468FFB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      Розмір</w:t>
            </w:r>
          </w:p>
        </w:tc>
        <w:tc>
          <w:tcPr>
            <w:tcW w:w="2687" w:type="dxa"/>
            <w:shd w:val="clear" w:color="auto" w:fill="auto"/>
          </w:tcPr>
          <w:p w14:paraId="310E7A0F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   Витрати на рік  грн.</w:t>
            </w:r>
          </w:p>
        </w:tc>
      </w:tr>
      <w:tr w:rsidR="003533AF" w14:paraId="6CD9C3C1" w14:textId="77777777" w:rsidTr="003533AF">
        <w:tc>
          <w:tcPr>
            <w:tcW w:w="1271" w:type="dxa"/>
            <w:shd w:val="clear" w:color="auto" w:fill="auto"/>
          </w:tcPr>
          <w:p w14:paraId="65C2BE2F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B07091B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Посадовий оклад </w:t>
            </w:r>
            <w:proofErr w:type="spellStart"/>
            <w:r w:rsidRPr="003533AF">
              <w:rPr>
                <w:rFonts w:ascii="Times New Roman" w:hAnsi="Times New Roman"/>
                <w:lang w:val="uk-UA"/>
              </w:rPr>
              <w:t>соц</w:t>
            </w:r>
            <w:proofErr w:type="spellEnd"/>
            <w:r w:rsidRPr="003533AF">
              <w:rPr>
                <w:rFonts w:ascii="Times New Roman" w:hAnsi="Times New Roman"/>
                <w:lang w:val="uk-UA"/>
              </w:rPr>
              <w:t>. робітника</w:t>
            </w:r>
          </w:p>
        </w:tc>
        <w:tc>
          <w:tcPr>
            <w:tcW w:w="1276" w:type="dxa"/>
            <w:shd w:val="clear" w:color="auto" w:fill="auto"/>
          </w:tcPr>
          <w:p w14:paraId="57F5508F" w14:textId="6A2B1A0F" w:rsidR="00F013A5" w:rsidRPr="003533AF" w:rsidRDefault="00BE35D2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4</w:t>
            </w:r>
            <w:r w:rsidR="0036523B">
              <w:rPr>
                <w:rFonts w:ascii="Times New Roman" w:hAnsi="Times New Roman"/>
                <w:lang w:val="uk-UA"/>
              </w:rPr>
              <w:t>633</w:t>
            </w:r>
            <w:r w:rsidR="00F823DF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7920729C" w14:textId="6CD5F1F4" w:rsidR="00F013A5" w:rsidRPr="003533AF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55596</w:t>
            </w:r>
            <w:r w:rsidR="00BE35D2" w:rsidRPr="003533AF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36523B" w14:paraId="29E8ABDA" w14:textId="77777777" w:rsidTr="003533AF">
        <w:tc>
          <w:tcPr>
            <w:tcW w:w="1271" w:type="dxa"/>
            <w:shd w:val="clear" w:color="auto" w:fill="auto"/>
          </w:tcPr>
          <w:p w14:paraId="0587B106" w14:textId="3D85DCE9" w:rsidR="0036523B" w:rsidRPr="003533AF" w:rsidRDefault="005D0072" w:rsidP="0036523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419EE05D" w14:textId="77777777" w:rsidR="0036523B" w:rsidRPr="003533AF" w:rsidRDefault="0036523B" w:rsidP="0036523B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276" w:type="dxa"/>
            <w:shd w:val="clear" w:color="auto" w:fill="auto"/>
          </w:tcPr>
          <w:p w14:paraId="07121792" w14:textId="3D2F9C1B" w:rsidR="0036523B" w:rsidRPr="003533AF" w:rsidRDefault="00533432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4633</w:t>
            </w:r>
            <w:r w:rsidR="0036523B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5C1EEFF7" w14:textId="5CB506A4" w:rsidR="0036523B" w:rsidRPr="003533AF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4633</w:t>
            </w:r>
            <w:r w:rsidR="00946948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36523B" w14:paraId="4F870CEF" w14:textId="77777777" w:rsidTr="003533AF">
        <w:tc>
          <w:tcPr>
            <w:tcW w:w="1271" w:type="dxa"/>
            <w:shd w:val="clear" w:color="auto" w:fill="auto"/>
          </w:tcPr>
          <w:p w14:paraId="5E158ADB" w14:textId="588771AD" w:rsidR="0036523B" w:rsidRPr="003533AF" w:rsidRDefault="005D0072" w:rsidP="0036523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7B7CEA64" w14:textId="77777777" w:rsidR="0036523B" w:rsidRPr="003533AF" w:rsidRDefault="0036523B" w:rsidP="0036523B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Доплата 20%</w:t>
            </w:r>
          </w:p>
        </w:tc>
        <w:tc>
          <w:tcPr>
            <w:tcW w:w="1276" w:type="dxa"/>
            <w:shd w:val="clear" w:color="auto" w:fill="auto"/>
          </w:tcPr>
          <w:p w14:paraId="023901AE" w14:textId="46CD0B6B" w:rsidR="0036523B" w:rsidRPr="003533AF" w:rsidRDefault="00F81217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71662F">
              <w:rPr>
                <w:rFonts w:ascii="Times New Roman" w:hAnsi="Times New Roman"/>
                <w:lang w:val="uk-UA"/>
              </w:rPr>
              <w:t>7.0</w:t>
            </w:r>
            <w:r w:rsidR="0036523B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2687" w:type="dxa"/>
            <w:shd w:val="clear" w:color="auto" w:fill="auto"/>
          </w:tcPr>
          <w:p w14:paraId="600233B8" w14:textId="1FEC85AD" w:rsidR="0036523B" w:rsidRPr="003533AF" w:rsidRDefault="0094694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5A4F68">
              <w:rPr>
                <w:rFonts w:ascii="Times New Roman" w:hAnsi="Times New Roman"/>
                <w:lang w:val="uk-UA"/>
              </w:rPr>
              <w:t>1124</w:t>
            </w:r>
            <w:r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81217" w14:paraId="2F0F686F" w14:textId="77777777" w:rsidTr="003533AF">
        <w:tc>
          <w:tcPr>
            <w:tcW w:w="1271" w:type="dxa"/>
            <w:shd w:val="clear" w:color="auto" w:fill="auto"/>
          </w:tcPr>
          <w:p w14:paraId="7CE01488" w14:textId="083DC5EF" w:rsidR="00F81217" w:rsidRPr="003533AF" w:rsidRDefault="005D0072" w:rsidP="00F81217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3B80A828" w14:textId="77777777" w:rsidR="00F81217" w:rsidRPr="003533AF" w:rsidRDefault="00F81217" w:rsidP="00F81217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Підвищення до </w:t>
            </w:r>
            <w:proofErr w:type="spellStart"/>
            <w:r w:rsidRPr="003533AF">
              <w:rPr>
                <w:rFonts w:ascii="Times New Roman" w:hAnsi="Times New Roman"/>
                <w:lang w:val="uk-UA"/>
              </w:rPr>
              <w:t>пос</w:t>
            </w:r>
            <w:proofErr w:type="spellEnd"/>
            <w:r w:rsidRPr="003533AF">
              <w:rPr>
                <w:rFonts w:ascii="Times New Roman" w:hAnsi="Times New Roman"/>
                <w:lang w:val="uk-UA"/>
              </w:rPr>
              <w:t>. окладу 15%</w:t>
            </w:r>
          </w:p>
        </w:tc>
        <w:tc>
          <w:tcPr>
            <w:tcW w:w="1276" w:type="dxa"/>
            <w:shd w:val="clear" w:color="auto" w:fill="auto"/>
          </w:tcPr>
          <w:p w14:paraId="51BFDF05" w14:textId="6D263F94" w:rsidR="00F81217" w:rsidRPr="003533AF" w:rsidRDefault="00F81217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69</w:t>
            </w:r>
            <w:r w:rsidR="0071662F">
              <w:rPr>
                <w:rFonts w:ascii="Times New Roman" w:hAnsi="Times New Roman"/>
                <w:lang w:val="uk-UA"/>
              </w:rPr>
              <w:t>5</w:t>
            </w:r>
            <w:r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48DBB083" w14:textId="77BE815E" w:rsidR="00F81217" w:rsidRPr="003533AF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8340</w:t>
            </w:r>
            <w:r w:rsidR="00935A8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81217" w14:paraId="252684A2" w14:textId="77777777" w:rsidTr="003533AF">
        <w:tc>
          <w:tcPr>
            <w:tcW w:w="1271" w:type="dxa"/>
            <w:shd w:val="clear" w:color="auto" w:fill="auto"/>
          </w:tcPr>
          <w:p w14:paraId="1731D55C" w14:textId="3D8E9927" w:rsidR="00F81217" w:rsidRPr="003533AF" w:rsidRDefault="005D0072" w:rsidP="00F81217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14:paraId="6DD2E52A" w14:textId="6713C8B6" w:rsidR="00F81217" w:rsidRPr="003533AF" w:rsidRDefault="00F81217" w:rsidP="00F81217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Надбавка за вислугу рок</w:t>
            </w:r>
            <w:r w:rsidRPr="003533AF">
              <w:rPr>
                <w:rFonts w:ascii="Times New Roman" w:hAnsi="Times New Roman"/>
                <w:lang w:val="uk-UA"/>
              </w:rPr>
              <w:t>і</w:t>
            </w:r>
            <w:r>
              <w:rPr>
                <w:rFonts w:ascii="Times New Roman" w:hAnsi="Times New Roman"/>
                <w:lang w:val="uk-UA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4EAE65AE" w14:textId="115F2C42" w:rsidR="00F81217" w:rsidRPr="003533AF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959</w:t>
            </w:r>
            <w:r w:rsidR="00F81217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137FB3EF" w14:textId="0DB19B22" w:rsidR="00F81217" w:rsidRPr="003533AF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11508</w:t>
            </w:r>
            <w:r w:rsidR="00F81217" w:rsidRPr="003533AF">
              <w:rPr>
                <w:rFonts w:ascii="Times New Roman" w:hAnsi="Times New Roman"/>
                <w:lang w:val="uk-UA"/>
              </w:rPr>
              <w:t xml:space="preserve"> </w:t>
            </w:r>
            <w:r w:rsidR="00935A8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946948" w14:paraId="12ADFEE8" w14:textId="77777777" w:rsidTr="003533AF">
        <w:tc>
          <w:tcPr>
            <w:tcW w:w="1271" w:type="dxa"/>
            <w:shd w:val="clear" w:color="auto" w:fill="auto"/>
          </w:tcPr>
          <w:p w14:paraId="33101164" w14:textId="571D6486" w:rsidR="00946948" w:rsidRDefault="005D0072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14:paraId="0A77E9D8" w14:textId="659B0CC5" w:rsidR="00946948" w:rsidRPr="00946948" w:rsidRDefault="00946948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Доплата</w:t>
            </w:r>
            <w:r w:rsidRPr="003533AF">
              <w:rPr>
                <w:rFonts w:ascii="Times New Roman" w:hAnsi="Times New Roman"/>
                <w:lang w:val="uk-UA"/>
              </w:rPr>
              <w:t xml:space="preserve"> до мінімальної заробітної плати</w:t>
            </w:r>
          </w:p>
        </w:tc>
        <w:tc>
          <w:tcPr>
            <w:tcW w:w="1276" w:type="dxa"/>
            <w:shd w:val="clear" w:color="auto" w:fill="auto"/>
          </w:tcPr>
          <w:p w14:paraId="3552C602" w14:textId="0559957B" w:rsidR="00946948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786</w:t>
            </w:r>
            <w:r w:rsidR="00946948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4382F997" w14:textId="111878B1" w:rsidR="00946948" w:rsidRPr="003533AF" w:rsidRDefault="005A4F6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9432</w:t>
            </w:r>
            <w:r w:rsidR="00946948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946948" w14:paraId="202034C5" w14:textId="77777777" w:rsidTr="003533AF">
        <w:tc>
          <w:tcPr>
            <w:tcW w:w="1271" w:type="dxa"/>
            <w:shd w:val="clear" w:color="auto" w:fill="auto"/>
          </w:tcPr>
          <w:p w14:paraId="51BB0627" w14:textId="2230B2DA" w:rsidR="00946948" w:rsidRPr="003533AF" w:rsidRDefault="005D0072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0EE7F511" w14:textId="77777777" w:rsidR="00946948" w:rsidRPr="003533AF" w:rsidRDefault="00946948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Всього заробітна плата</w:t>
            </w:r>
          </w:p>
        </w:tc>
        <w:tc>
          <w:tcPr>
            <w:tcW w:w="1276" w:type="dxa"/>
            <w:shd w:val="clear" w:color="auto" w:fill="auto"/>
          </w:tcPr>
          <w:p w14:paraId="73B13A0E" w14:textId="77777777" w:rsidR="00946948" w:rsidRPr="003533AF" w:rsidRDefault="0094694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710D23B8" w14:textId="42535469" w:rsidR="00946948" w:rsidRPr="003533AF" w:rsidRDefault="00B00D42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100633</w:t>
            </w:r>
            <w:r w:rsidR="00946948" w:rsidRPr="003533AF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946948" w14:paraId="66F7F00D" w14:textId="77777777" w:rsidTr="003533AF">
        <w:tc>
          <w:tcPr>
            <w:tcW w:w="1271" w:type="dxa"/>
            <w:shd w:val="clear" w:color="auto" w:fill="auto"/>
          </w:tcPr>
          <w:p w14:paraId="0E9524D7" w14:textId="43034FC8" w:rsidR="00946948" w:rsidRPr="003533AF" w:rsidRDefault="005D0072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14:paraId="0AB2F339" w14:textId="77777777" w:rsidR="00946948" w:rsidRPr="003533AF" w:rsidRDefault="00946948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Єдиний </w:t>
            </w:r>
            <w:proofErr w:type="spellStart"/>
            <w:r w:rsidRPr="003533AF">
              <w:rPr>
                <w:rFonts w:ascii="Times New Roman" w:hAnsi="Times New Roman"/>
                <w:lang w:val="uk-UA"/>
              </w:rPr>
              <w:t>соц</w:t>
            </w:r>
            <w:proofErr w:type="spellEnd"/>
            <w:r w:rsidRPr="003533AF">
              <w:rPr>
                <w:rFonts w:ascii="Times New Roman" w:hAnsi="Times New Roman"/>
                <w:lang w:val="uk-UA"/>
              </w:rPr>
              <w:t>. внесок 22%</w:t>
            </w:r>
          </w:p>
        </w:tc>
        <w:tc>
          <w:tcPr>
            <w:tcW w:w="1276" w:type="dxa"/>
            <w:shd w:val="clear" w:color="auto" w:fill="auto"/>
          </w:tcPr>
          <w:p w14:paraId="0E297E25" w14:textId="77777777" w:rsidR="00946948" w:rsidRPr="003533AF" w:rsidRDefault="0094694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68D8F9E7" w14:textId="55E7101E" w:rsidR="00946948" w:rsidRPr="003533AF" w:rsidRDefault="00935A84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B00D42">
              <w:rPr>
                <w:rFonts w:ascii="Times New Roman" w:hAnsi="Times New Roman"/>
                <w:lang w:val="uk-UA"/>
              </w:rPr>
              <w:t>2139</w:t>
            </w:r>
            <w:r w:rsidR="00946948" w:rsidRPr="003533AF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946948" w14:paraId="62301C7D" w14:textId="77777777" w:rsidTr="003533AF">
        <w:trPr>
          <w:trHeight w:val="401"/>
        </w:trPr>
        <w:tc>
          <w:tcPr>
            <w:tcW w:w="1271" w:type="dxa"/>
            <w:shd w:val="clear" w:color="auto" w:fill="auto"/>
          </w:tcPr>
          <w:p w14:paraId="50C11A75" w14:textId="70D484F6" w:rsidR="00946948" w:rsidRPr="003533AF" w:rsidRDefault="00946948" w:rsidP="00946948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14:paraId="1B20DE63" w14:textId="77777777" w:rsidR="00946948" w:rsidRPr="003533AF" w:rsidRDefault="00946948" w:rsidP="00946948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276" w:type="dxa"/>
            <w:shd w:val="clear" w:color="auto" w:fill="auto"/>
          </w:tcPr>
          <w:p w14:paraId="5700344F" w14:textId="77777777" w:rsidR="00946948" w:rsidRPr="003533AF" w:rsidRDefault="0094694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3DE3AB51" w14:textId="74BA2E4D" w:rsidR="00946948" w:rsidRPr="003533AF" w:rsidRDefault="00946948" w:rsidP="00935A84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1</w:t>
            </w:r>
            <w:r w:rsidR="00B00D42">
              <w:rPr>
                <w:rFonts w:ascii="Times New Roman" w:hAnsi="Times New Roman"/>
                <w:lang w:val="uk-UA"/>
              </w:rPr>
              <w:t>22772</w:t>
            </w:r>
            <w:r w:rsidRPr="003533AF">
              <w:rPr>
                <w:rFonts w:ascii="Times New Roman" w:hAnsi="Times New Roman"/>
                <w:lang w:val="uk-UA"/>
              </w:rPr>
              <w:t>,00</w:t>
            </w:r>
          </w:p>
        </w:tc>
      </w:tr>
    </w:tbl>
    <w:p w14:paraId="69FC1A45" w14:textId="77777777" w:rsidR="00FC4800" w:rsidRDefault="00BE35D2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ab/>
      </w:r>
    </w:p>
    <w:p w14:paraId="6AC1CDFC" w14:textId="20B8E620" w:rsidR="00F013A5" w:rsidRDefault="00FC4800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proofErr w:type="spellStart"/>
      <w:r w:rsidR="00BE35D2">
        <w:rPr>
          <w:rFonts w:ascii="Times New Roman" w:hAnsi="Times New Roman" w:cs="Times New Roman"/>
          <w:b/>
        </w:rPr>
        <w:t>Розрахунок</w:t>
      </w:r>
      <w:proofErr w:type="spellEnd"/>
      <w:r w:rsidR="00BE35D2">
        <w:rPr>
          <w:rFonts w:ascii="Times New Roman" w:hAnsi="Times New Roman" w:cs="Times New Roman"/>
          <w:b/>
        </w:rPr>
        <w:t xml:space="preserve"> </w:t>
      </w:r>
      <w:proofErr w:type="spellStart"/>
      <w:r w:rsidR="00BE35D2">
        <w:rPr>
          <w:rFonts w:ascii="Times New Roman" w:hAnsi="Times New Roman" w:cs="Times New Roman"/>
          <w:b/>
        </w:rPr>
        <w:t>прямих</w:t>
      </w:r>
      <w:proofErr w:type="spellEnd"/>
      <w:r w:rsidR="00BE35D2">
        <w:rPr>
          <w:rFonts w:ascii="Times New Roman" w:hAnsi="Times New Roman" w:cs="Times New Roman"/>
          <w:b/>
        </w:rPr>
        <w:t xml:space="preserve"> </w:t>
      </w:r>
      <w:proofErr w:type="spellStart"/>
      <w:r w:rsidR="00BE35D2">
        <w:rPr>
          <w:rFonts w:ascii="Times New Roman" w:hAnsi="Times New Roman" w:cs="Times New Roman"/>
          <w:b/>
        </w:rPr>
        <w:t>матеріальних</w:t>
      </w:r>
      <w:proofErr w:type="spellEnd"/>
      <w:r w:rsidR="00BE35D2">
        <w:rPr>
          <w:rFonts w:ascii="Times New Roman" w:hAnsi="Times New Roman" w:cs="Times New Roman"/>
          <w:b/>
        </w:rPr>
        <w:t xml:space="preserve"> </w:t>
      </w:r>
      <w:proofErr w:type="spellStart"/>
      <w:r w:rsidR="00BE35D2">
        <w:rPr>
          <w:rFonts w:ascii="Times New Roman" w:hAnsi="Times New Roman" w:cs="Times New Roman"/>
          <w:b/>
        </w:rPr>
        <w:t>витрат</w:t>
      </w:r>
      <w:proofErr w:type="spellEnd"/>
    </w:p>
    <w:p w14:paraId="5AFD798A" w14:textId="77777777" w:rsidR="00FC4800" w:rsidRPr="00FC4800" w:rsidRDefault="00FC4800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41"/>
        <w:gridCol w:w="1559"/>
        <w:gridCol w:w="1247"/>
        <w:gridCol w:w="1134"/>
        <w:gridCol w:w="1730"/>
      </w:tblGrid>
      <w:tr w:rsidR="00F013A5" w14:paraId="56726CF5" w14:textId="77777777" w:rsidTr="00C75B4E">
        <w:trPr>
          <w:trHeight w:val="7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2FF0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r w:rsidRPr="003533AF">
              <w:rPr>
                <w:rFonts w:ascii="Times New Roman" w:hAnsi="Times New Roman"/>
              </w:rPr>
              <w:t>№</w:t>
            </w:r>
          </w:p>
          <w:p w14:paraId="5D23D989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r w:rsidRPr="003533AF">
              <w:rPr>
                <w:rFonts w:ascii="Times New Roman" w:hAnsi="Times New Roman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4452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Назва</w:t>
            </w:r>
            <w:proofErr w:type="spellEnd"/>
            <w:r w:rsidRPr="003533AF">
              <w:rPr>
                <w:rFonts w:ascii="Times New Roman" w:hAnsi="Times New Roman"/>
              </w:rPr>
              <w:t xml:space="preserve"> </w:t>
            </w:r>
            <w:proofErr w:type="spellStart"/>
            <w:r w:rsidRPr="003533AF">
              <w:rPr>
                <w:rFonts w:ascii="Times New Roman" w:hAnsi="Times New Roman"/>
              </w:rPr>
              <w:t>використаних</w:t>
            </w:r>
            <w:proofErr w:type="spellEnd"/>
          </w:p>
          <w:p w14:paraId="6C12D8AD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r w:rsidRPr="003533AF">
              <w:rPr>
                <w:rFonts w:ascii="Times New Roman" w:hAnsi="Times New Roman"/>
                <w:lang w:val="uk-UA"/>
              </w:rPr>
              <w:t>з</w:t>
            </w:r>
            <w:proofErr w:type="spellStart"/>
            <w:r w:rsidRPr="003533AF">
              <w:rPr>
                <w:rFonts w:ascii="Times New Roman" w:hAnsi="Times New Roman"/>
              </w:rPr>
              <w:t>асобів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4B5A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Термін</w:t>
            </w:r>
            <w:proofErr w:type="spellEnd"/>
            <w:r w:rsidRPr="003533AF">
              <w:rPr>
                <w:rFonts w:ascii="Times New Roman" w:hAnsi="Times New Roman"/>
              </w:rPr>
              <w:t xml:space="preserve"> </w:t>
            </w:r>
          </w:p>
          <w:p w14:paraId="27CA81C1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використання</w:t>
            </w:r>
            <w:proofErr w:type="spellEnd"/>
          </w:p>
          <w:p w14:paraId="1EE09C96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E74F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r w:rsidRPr="003533AF">
              <w:rPr>
                <w:rFonts w:ascii="Times New Roman" w:hAnsi="Times New Roman"/>
              </w:rPr>
              <w:t xml:space="preserve">   </w:t>
            </w:r>
            <w:proofErr w:type="spellStart"/>
            <w:r w:rsidRPr="003533AF">
              <w:rPr>
                <w:rFonts w:ascii="Times New Roman" w:hAnsi="Times New Roman"/>
              </w:rPr>
              <w:t>Рік</w:t>
            </w:r>
            <w:proofErr w:type="spellEnd"/>
            <w:r w:rsidRPr="003533AF">
              <w:rPr>
                <w:rFonts w:ascii="Times New Roman" w:hAnsi="Times New Roman"/>
              </w:rPr>
              <w:t xml:space="preserve"> </w:t>
            </w:r>
          </w:p>
          <w:p w14:paraId="272D79BF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придбання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6922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Кількість</w:t>
            </w:r>
            <w:proofErr w:type="spellEnd"/>
          </w:p>
          <w:p w14:paraId="3C620189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C9DA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Вартість</w:t>
            </w:r>
            <w:proofErr w:type="spellEnd"/>
            <w:r w:rsidRPr="003533AF">
              <w:rPr>
                <w:rFonts w:ascii="Times New Roman" w:hAnsi="Times New Roman"/>
                <w:lang w:val="uk-UA"/>
              </w:rPr>
              <w:t xml:space="preserve"> грн.</w:t>
            </w:r>
            <w:r w:rsidRPr="003533AF">
              <w:rPr>
                <w:rFonts w:ascii="Times New Roman" w:hAnsi="Times New Roman"/>
              </w:rPr>
              <w:t xml:space="preserve">                                                                                                         </w:t>
            </w:r>
          </w:p>
          <w:p w14:paraId="6F0964F1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</w:tr>
      <w:tr w:rsidR="00F823DF" w14:paraId="64CAA5CE" w14:textId="77777777" w:rsidTr="00C75B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88A6" w14:textId="7777777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1FE6" w14:textId="4D47BD02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Рахунок</w:t>
            </w:r>
            <w:proofErr w:type="spellEnd"/>
            <w:r>
              <w:rPr>
                <w:rFonts w:ascii="Times New Roman" w:hAnsi="Times New Roman"/>
              </w:rPr>
              <w:t xml:space="preserve"> 1015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AFE" w14:textId="77777777" w:rsidR="00F823DF" w:rsidRPr="003533AF" w:rsidRDefault="00F823DF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4434" w14:textId="7777777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683D" w14:textId="7777777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D4FC" w14:textId="7777777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</w:p>
        </w:tc>
      </w:tr>
      <w:tr w:rsidR="00F823DF" w14:paraId="7A6A0EB0" w14:textId="77777777" w:rsidTr="00C75B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BB8A" w14:textId="542AC22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93AC" w14:textId="07673680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Велосипед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EE99" w14:textId="31A67078" w:rsidR="00F823DF" w:rsidRPr="003533AF" w:rsidRDefault="00F823DF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3780" w14:textId="20FEC01C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141F" w14:textId="63AE965F" w:rsidR="00F823DF" w:rsidRPr="003533AF" w:rsidRDefault="00F823DF" w:rsidP="00D04D2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D54F" w14:textId="3BCBB5D8" w:rsidR="00F823DF" w:rsidRPr="003533AF" w:rsidRDefault="00F823DF" w:rsidP="00CE6B0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</w:tr>
      <w:tr w:rsidR="00F823DF" w14:paraId="1ABA9E1A" w14:textId="77777777" w:rsidTr="00C75B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B9DE" w14:textId="7777777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3991" w14:textId="5CC16B7B" w:rsidR="00F823DF" w:rsidRPr="005E3EEA" w:rsidRDefault="005E3EEA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Рахунок 1114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20D4" w14:textId="77777777" w:rsidR="00F823DF" w:rsidRPr="003533AF" w:rsidRDefault="00F823DF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44DA" w14:textId="77777777" w:rsidR="00F823DF" w:rsidRPr="003533AF" w:rsidRDefault="00F823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EE3" w14:textId="77777777" w:rsidR="00F823DF" w:rsidRPr="003533AF" w:rsidRDefault="00F823DF" w:rsidP="00D04D2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D13" w14:textId="77777777" w:rsidR="00F823DF" w:rsidRPr="003533AF" w:rsidRDefault="00F823DF" w:rsidP="00CE6B0E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823DF" w14:paraId="3E285811" w14:textId="77777777" w:rsidTr="00C75B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9313" w14:textId="4D3703A8" w:rsidR="00F823DF" w:rsidRPr="00BC29B2" w:rsidRDefault="00BC29B2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1001" w14:textId="305542AB" w:rsidR="00F823DF" w:rsidRPr="005E3EEA" w:rsidRDefault="005E3EEA" w:rsidP="00A07F86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Галоші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резинові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B083" w14:textId="77777777" w:rsidR="00F823DF" w:rsidRPr="003533AF" w:rsidRDefault="00F823DF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4345" w14:textId="397E530E" w:rsidR="00F823DF" w:rsidRPr="005E3EEA" w:rsidRDefault="005E3EEA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71F4" w14:textId="3E45192D" w:rsidR="00F823DF" w:rsidRPr="005E3EEA" w:rsidRDefault="005E3EEA" w:rsidP="00D04D2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66D9" w14:textId="6E40EF1F" w:rsidR="00F823DF" w:rsidRPr="005E3EEA" w:rsidRDefault="005E3EEA" w:rsidP="00CE6B0E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215,00</w:t>
            </w:r>
          </w:p>
        </w:tc>
      </w:tr>
      <w:tr w:rsidR="00F013A5" w14:paraId="5059450D" w14:textId="77777777" w:rsidTr="00C75B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D322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C147" w14:textId="77777777" w:rsidR="00F013A5" w:rsidRPr="003533AF" w:rsidRDefault="00BE35D2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3533AF">
              <w:rPr>
                <w:rFonts w:ascii="Times New Roman" w:hAnsi="Times New Roman"/>
              </w:rPr>
              <w:t>Рах</w:t>
            </w:r>
            <w:r w:rsidRPr="003533AF">
              <w:rPr>
                <w:rFonts w:ascii="Times New Roman" w:hAnsi="Times New Roman"/>
                <w:lang w:val="uk-UA"/>
              </w:rPr>
              <w:t>унок</w:t>
            </w:r>
            <w:proofErr w:type="spellEnd"/>
            <w:r w:rsidRPr="003533AF">
              <w:rPr>
                <w:rFonts w:ascii="Times New Roman" w:hAnsi="Times New Roman"/>
                <w:lang w:val="uk-UA"/>
              </w:rPr>
              <w:t xml:space="preserve"> </w:t>
            </w:r>
            <w:r w:rsidRPr="003533AF">
              <w:rPr>
                <w:rFonts w:ascii="Times New Roman" w:hAnsi="Times New Roman"/>
              </w:rPr>
              <w:t>1812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996F" w14:textId="77777777" w:rsidR="00F013A5" w:rsidRPr="003533AF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0C98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1D2" w14:textId="77777777" w:rsidR="00F013A5" w:rsidRPr="003533AF" w:rsidRDefault="00F013A5" w:rsidP="00D04D2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CD86" w14:textId="77777777" w:rsidR="00F013A5" w:rsidRPr="003533AF" w:rsidRDefault="00F013A5" w:rsidP="00CE6B0E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013A5" w14:paraId="3792BD81" w14:textId="77777777" w:rsidTr="00C75B4E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E67B" w14:textId="19CEA8B8" w:rsidR="00F013A5" w:rsidRPr="00BC29B2" w:rsidRDefault="00BC29B2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BF99" w14:textId="48EBA004" w:rsidR="00F013A5" w:rsidRPr="003533AF" w:rsidRDefault="00A07F86" w:rsidP="00A07F86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Перчата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BE35D2" w:rsidRPr="003533AF">
              <w:rPr>
                <w:rFonts w:ascii="Times New Roman" w:hAnsi="Times New Roman"/>
                <w:lang w:val="uk-UA"/>
              </w:rPr>
              <w:t>робочі</w:t>
            </w:r>
            <w:r>
              <w:rPr>
                <w:rFonts w:ascii="Times New Roman" w:hAnsi="Times New Roman"/>
                <w:lang w:val="uk-UA"/>
              </w:rPr>
              <w:t xml:space="preserve"> резинов</w:t>
            </w:r>
            <w:r w:rsidRPr="003533AF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0BEC" w14:textId="315D2FA4" w:rsidR="00F013A5" w:rsidRPr="003533AF" w:rsidRDefault="00A07F86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r w:rsidR="00F433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578A" w14:textId="3E1BCC24" w:rsidR="00F013A5" w:rsidRPr="003533AF" w:rsidRDefault="00BE35D2" w:rsidP="00A07F86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202</w:t>
            </w:r>
            <w:r w:rsidR="00F433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3E2B" w14:textId="110BF890" w:rsidR="00F013A5" w:rsidRPr="003533AF" w:rsidRDefault="00BE35D2" w:rsidP="00D04D2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D55" w14:textId="5C1D0A21" w:rsidR="00F013A5" w:rsidRPr="003533AF" w:rsidRDefault="00CE6B0E" w:rsidP="00CE6B0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78,00</w:t>
            </w:r>
          </w:p>
        </w:tc>
      </w:tr>
      <w:tr w:rsidR="00A07F86" w14:paraId="5D740115" w14:textId="77777777" w:rsidTr="00C75B4E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BD38" w14:textId="1FFB3661" w:rsidR="00A07F86" w:rsidRPr="003533AF" w:rsidRDefault="00BC29B2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0D2C" w14:textId="138335F0" w:rsidR="00A07F86" w:rsidRPr="003533AF" w:rsidRDefault="00A07F86">
            <w:pPr>
              <w:pStyle w:val="a6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Перчата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533AF">
              <w:rPr>
                <w:rFonts w:ascii="Times New Roman" w:hAnsi="Times New Roman"/>
                <w:lang w:val="uk-UA"/>
              </w:rPr>
              <w:t>робочі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262D" w14:textId="13E03DFE" w:rsidR="00A07F86" w:rsidRPr="003533AF" w:rsidRDefault="00A07F86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</w:t>
            </w:r>
            <w:r w:rsidR="00F433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7A58" w14:textId="215D131A" w:rsidR="00A07F86" w:rsidRPr="003533AF" w:rsidRDefault="00A07F86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</w:t>
            </w:r>
            <w:r w:rsidR="00F433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4E52" w14:textId="4D7B7BFE" w:rsidR="00A07F86" w:rsidRPr="003533AF" w:rsidRDefault="00A07F86" w:rsidP="00D04D2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7D26" w14:textId="23114771" w:rsidR="00A07F86" w:rsidRPr="003533AF" w:rsidRDefault="00CE6B0E" w:rsidP="00CE6B0E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89,40</w:t>
            </w:r>
          </w:p>
        </w:tc>
      </w:tr>
      <w:tr w:rsidR="00F013A5" w14:paraId="7476A959" w14:textId="77777777" w:rsidTr="00C75B4E">
        <w:trPr>
          <w:trHeight w:val="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DFB9" w14:textId="5C77EB7F" w:rsidR="00F013A5" w:rsidRPr="003533AF" w:rsidRDefault="00BC29B2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783A" w14:textId="065964DE" w:rsidR="00F013A5" w:rsidRPr="003533AF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Сумка</w:t>
            </w:r>
            <w:r w:rsidR="00A07F86">
              <w:rPr>
                <w:rFonts w:ascii="Times New Roman" w:hAnsi="Times New Roman"/>
                <w:lang w:val="uk-UA"/>
              </w:rPr>
              <w:t xml:space="preserve"> господарська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0F80" w14:textId="7A2EE966" w:rsidR="00F013A5" w:rsidRPr="003533AF" w:rsidRDefault="00A07F86" w:rsidP="00A07F86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24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97CF" w14:textId="7CB45479" w:rsidR="00F013A5" w:rsidRPr="003533AF" w:rsidRDefault="00BE35D2" w:rsidP="00A07F86">
            <w:pPr>
              <w:pStyle w:val="a6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202</w:t>
            </w:r>
            <w:r w:rsidR="00F4335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D922" w14:textId="53813781" w:rsidR="00F013A5" w:rsidRPr="003533AF" w:rsidRDefault="00BE35D2" w:rsidP="00D04D29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3533AF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CDA3" w14:textId="6464AA91" w:rsidR="00F013A5" w:rsidRPr="003533AF" w:rsidRDefault="00CE6B0E" w:rsidP="00CE6B0E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92,50</w:t>
            </w:r>
          </w:p>
        </w:tc>
      </w:tr>
      <w:tr w:rsidR="00F013A5" w14:paraId="574FF7D9" w14:textId="77777777" w:rsidTr="00C75B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8978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C1C5" w14:textId="77777777" w:rsidR="00F013A5" w:rsidRPr="003533AF" w:rsidRDefault="00BE35D2">
            <w:pPr>
              <w:pStyle w:val="a6"/>
              <w:rPr>
                <w:rFonts w:ascii="Times New Roman" w:hAnsi="Times New Roman"/>
                <w:lang w:val="en-US"/>
              </w:rPr>
            </w:pPr>
            <w:proofErr w:type="spellStart"/>
            <w:r w:rsidRPr="003533AF">
              <w:rPr>
                <w:rFonts w:ascii="Times New Roman" w:hAnsi="Times New Roman"/>
              </w:rPr>
              <w:t>Всього</w:t>
            </w:r>
            <w:proofErr w:type="spellEnd"/>
            <w:r w:rsidRPr="003533AF">
              <w:rPr>
                <w:rFonts w:ascii="Times New Roman" w:hAnsi="Times New Roman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8219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E9B2" w14:textId="77777777" w:rsidR="00F013A5" w:rsidRPr="003533AF" w:rsidRDefault="00F013A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5218" w14:textId="77777777" w:rsidR="00F013A5" w:rsidRPr="003533AF" w:rsidRDefault="00F013A5" w:rsidP="00D04D2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22EF" w14:textId="13FDA53F" w:rsidR="00F013A5" w:rsidRPr="003533AF" w:rsidRDefault="00A07F86" w:rsidP="00D04D2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D04D29">
              <w:rPr>
                <w:rFonts w:ascii="Times New Roman" w:hAnsi="Times New Roman"/>
                <w:lang w:val="uk-UA"/>
              </w:rPr>
              <w:t>0</w:t>
            </w:r>
            <w:r w:rsidR="00CE6B0E">
              <w:rPr>
                <w:rFonts w:ascii="Times New Roman" w:hAnsi="Times New Roman"/>
                <w:lang w:val="uk-UA"/>
              </w:rPr>
              <w:t>74,90</w:t>
            </w:r>
          </w:p>
        </w:tc>
      </w:tr>
    </w:tbl>
    <w:p w14:paraId="1AE6FD0D" w14:textId="77777777" w:rsidR="00F013A5" w:rsidRDefault="00BE35D2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Прямі витрати</w:t>
      </w:r>
    </w:p>
    <w:p w14:paraId="2A869040" w14:textId="20D850CE" w:rsidR="00F013A5" w:rsidRDefault="00BE35D2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(1</w:t>
      </w:r>
      <w:r w:rsidR="006371C6">
        <w:rPr>
          <w:rFonts w:ascii="Times New Roman" w:hAnsi="Times New Roman"/>
          <w:sz w:val="24"/>
          <w:lang w:val="uk-UA"/>
        </w:rPr>
        <w:t>22772</w:t>
      </w:r>
      <w:r>
        <w:rPr>
          <w:rFonts w:ascii="Times New Roman" w:hAnsi="Times New Roman"/>
          <w:sz w:val="24"/>
          <w:lang w:val="uk-UA"/>
        </w:rPr>
        <w:t>+</w:t>
      </w:r>
      <w:r w:rsidR="00A07F86">
        <w:rPr>
          <w:rFonts w:ascii="Times New Roman" w:hAnsi="Times New Roman"/>
          <w:sz w:val="24"/>
          <w:lang w:val="uk-UA"/>
        </w:rPr>
        <w:t>3</w:t>
      </w:r>
      <w:r w:rsidR="00D04D29">
        <w:rPr>
          <w:rFonts w:ascii="Times New Roman" w:hAnsi="Times New Roman"/>
          <w:sz w:val="24"/>
          <w:lang w:val="uk-UA"/>
        </w:rPr>
        <w:t>0</w:t>
      </w:r>
      <w:r w:rsidR="00B1191A">
        <w:rPr>
          <w:rFonts w:ascii="Times New Roman" w:hAnsi="Times New Roman"/>
          <w:sz w:val="24"/>
          <w:lang w:val="uk-UA"/>
        </w:rPr>
        <w:t>74,90</w:t>
      </w:r>
      <w:r>
        <w:rPr>
          <w:rFonts w:ascii="Times New Roman" w:hAnsi="Times New Roman"/>
          <w:sz w:val="24"/>
          <w:lang w:val="uk-UA"/>
        </w:rPr>
        <w:t xml:space="preserve">) = </w:t>
      </w:r>
      <w:r w:rsidR="00A07F86">
        <w:rPr>
          <w:rFonts w:ascii="Times New Roman" w:hAnsi="Times New Roman"/>
          <w:sz w:val="24"/>
          <w:lang w:val="uk-UA"/>
        </w:rPr>
        <w:t>1</w:t>
      </w:r>
      <w:r w:rsidR="00B1191A">
        <w:rPr>
          <w:rFonts w:ascii="Times New Roman" w:hAnsi="Times New Roman"/>
          <w:sz w:val="24"/>
          <w:lang w:val="uk-UA"/>
        </w:rPr>
        <w:t>25846,90</w:t>
      </w:r>
      <w:r>
        <w:rPr>
          <w:rFonts w:ascii="Times New Roman" w:hAnsi="Times New Roman"/>
          <w:sz w:val="24"/>
          <w:lang w:val="uk-UA"/>
        </w:rPr>
        <w:t xml:space="preserve"> : 2</w:t>
      </w:r>
      <w:r w:rsidR="005A67F2">
        <w:rPr>
          <w:rFonts w:ascii="Times New Roman" w:hAnsi="Times New Roman"/>
          <w:sz w:val="24"/>
          <w:lang w:val="uk-UA"/>
        </w:rPr>
        <w:t>6</w:t>
      </w:r>
      <w:r w:rsidR="00B1191A">
        <w:rPr>
          <w:rFonts w:ascii="Times New Roman" w:hAnsi="Times New Roman"/>
          <w:sz w:val="24"/>
          <w:lang w:val="uk-UA"/>
        </w:rPr>
        <w:t>1</w:t>
      </w:r>
      <w:r>
        <w:rPr>
          <w:rFonts w:ascii="Times New Roman" w:hAnsi="Times New Roman"/>
          <w:sz w:val="24"/>
          <w:lang w:val="uk-UA"/>
        </w:rPr>
        <w:t xml:space="preserve"> : 8 = </w:t>
      </w:r>
      <w:r w:rsidR="00E33C4D">
        <w:rPr>
          <w:rFonts w:ascii="Times New Roman" w:hAnsi="Times New Roman"/>
          <w:sz w:val="24"/>
          <w:lang w:val="uk-UA"/>
        </w:rPr>
        <w:t>60,27</w:t>
      </w:r>
      <w:r w:rsidR="00A07F86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>грн.</w:t>
      </w:r>
    </w:p>
    <w:p w14:paraId="0758A764" w14:textId="77777777" w:rsidR="00F013A5" w:rsidRDefault="00BE35D2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Адміністративні витрати</w:t>
      </w:r>
    </w:p>
    <w:p w14:paraId="6F1A6D62" w14:textId="228499DE" w:rsidR="00F013A5" w:rsidRDefault="00A07F86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</w:t>
      </w:r>
      <w:r w:rsidR="00E33C4D">
        <w:rPr>
          <w:rFonts w:ascii="Times New Roman" w:hAnsi="Times New Roman"/>
          <w:sz w:val="24"/>
          <w:lang w:val="uk-UA"/>
        </w:rPr>
        <w:t>22772</w:t>
      </w:r>
      <w:r w:rsidR="00BE35D2">
        <w:rPr>
          <w:rFonts w:ascii="Times New Roman" w:hAnsi="Times New Roman"/>
          <w:sz w:val="24"/>
          <w:lang w:val="uk-UA"/>
        </w:rPr>
        <w:t xml:space="preserve"> : 2</w:t>
      </w:r>
      <w:r w:rsidR="005A67F2">
        <w:rPr>
          <w:rFonts w:ascii="Times New Roman" w:hAnsi="Times New Roman"/>
          <w:sz w:val="24"/>
          <w:lang w:val="uk-UA"/>
        </w:rPr>
        <w:t>6</w:t>
      </w:r>
      <w:r w:rsidR="00E33C4D">
        <w:rPr>
          <w:rFonts w:ascii="Times New Roman" w:hAnsi="Times New Roman"/>
          <w:sz w:val="24"/>
          <w:lang w:val="uk-UA"/>
        </w:rPr>
        <w:t>1</w:t>
      </w:r>
      <w:r w:rsidR="00BE35D2">
        <w:rPr>
          <w:rFonts w:ascii="Times New Roman" w:hAnsi="Times New Roman"/>
          <w:sz w:val="24"/>
          <w:lang w:val="uk-UA"/>
        </w:rPr>
        <w:t xml:space="preserve"> : 8 х 0,15 = </w:t>
      </w:r>
      <w:r w:rsidR="005A67F2">
        <w:rPr>
          <w:rFonts w:ascii="Times New Roman" w:hAnsi="Times New Roman"/>
          <w:sz w:val="24"/>
          <w:lang w:val="uk-UA"/>
        </w:rPr>
        <w:t>8</w:t>
      </w:r>
      <w:r w:rsidR="00BE35D2">
        <w:rPr>
          <w:rFonts w:ascii="Times New Roman" w:hAnsi="Times New Roman"/>
          <w:sz w:val="24"/>
          <w:lang w:val="uk-UA"/>
        </w:rPr>
        <w:t>,</w:t>
      </w:r>
      <w:r w:rsidR="00E33C4D">
        <w:rPr>
          <w:rFonts w:ascii="Times New Roman" w:hAnsi="Times New Roman"/>
          <w:sz w:val="24"/>
          <w:lang w:val="uk-UA"/>
        </w:rPr>
        <w:t>82</w:t>
      </w:r>
      <w:r w:rsidR="00BE35D2">
        <w:rPr>
          <w:rFonts w:ascii="Times New Roman" w:hAnsi="Times New Roman"/>
          <w:sz w:val="24"/>
          <w:lang w:val="uk-UA"/>
        </w:rPr>
        <w:t xml:space="preserve"> грн.</w:t>
      </w:r>
    </w:p>
    <w:p w14:paraId="63E3426F" w14:textId="77777777" w:rsidR="00F013A5" w:rsidRDefault="00BE35D2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Вартість надання соціальної послуги протягом однієї людино-години:</w:t>
      </w:r>
    </w:p>
    <w:p w14:paraId="207883A7" w14:textId="6EC8FDB6" w:rsidR="00F013A5" w:rsidRDefault="00D04D29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6</w:t>
      </w:r>
      <w:r w:rsidR="00E33C4D">
        <w:rPr>
          <w:rFonts w:ascii="Times New Roman" w:hAnsi="Times New Roman"/>
          <w:sz w:val="24"/>
          <w:lang w:val="uk-UA"/>
        </w:rPr>
        <w:t>0,27</w:t>
      </w:r>
      <w:r w:rsidR="00BE35D2">
        <w:rPr>
          <w:rFonts w:ascii="Times New Roman" w:hAnsi="Times New Roman"/>
          <w:sz w:val="24"/>
          <w:lang w:val="uk-UA"/>
        </w:rPr>
        <w:t xml:space="preserve"> + </w:t>
      </w:r>
      <w:r w:rsidR="005A67F2">
        <w:rPr>
          <w:rFonts w:ascii="Times New Roman" w:hAnsi="Times New Roman"/>
          <w:sz w:val="24"/>
          <w:lang w:val="uk-UA"/>
        </w:rPr>
        <w:t>8.</w:t>
      </w:r>
      <w:r w:rsidR="00E33C4D">
        <w:rPr>
          <w:rFonts w:ascii="Times New Roman" w:hAnsi="Times New Roman"/>
          <w:sz w:val="24"/>
          <w:lang w:val="uk-UA"/>
        </w:rPr>
        <w:t>82</w:t>
      </w:r>
      <w:r w:rsidR="00BE35D2">
        <w:rPr>
          <w:rFonts w:ascii="Times New Roman" w:hAnsi="Times New Roman"/>
          <w:sz w:val="24"/>
          <w:lang w:val="uk-UA"/>
        </w:rPr>
        <w:t xml:space="preserve"> = </w:t>
      </w:r>
      <w:r w:rsidR="00A07F86">
        <w:rPr>
          <w:rFonts w:ascii="Times New Roman" w:hAnsi="Times New Roman"/>
          <w:sz w:val="24"/>
          <w:lang w:val="uk-UA"/>
        </w:rPr>
        <w:t>6</w:t>
      </w:r>
      <w:r w:rsidR="00E33C4D">
        <w:rPr>
          <w:rFonts w:ascii="Times New Roman" w:hAnsi="Times New Roman"/>
          <w:sz w:val="24"/>
          <w:lang w:val="uk-UA"/>
        </w:rPr>
        <w:t>9,09</w:t>
      </w:r>
      <w:r w:rsidR="00BE35D2">
        <w:rPr>
          <w:rFonts w:ascii="Times New Roman" w:hAnsi="Times New Roman"/>
          <w:sz w:val="24"/>
          <w:lang w:val="uk-UA"/>
        </w:rPr>
        <w:t xml:space="preserve"> грн.</w:t>
      </w:r>
    </w:p>
    <w:p w14:paraId="4A5F63A7" w14:textId="5C4D0197" w:rsidR="00F013A5" w:rsidRDefault="00BE35D2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Витрати часу на переміщення: 20 мінут </w:t>
      </w:r>
      <w:r w:rsidR="00D04D29">
        <w:rPr>
          <w:rFonts w:ascii="Times New Roman" w:hAnsi="Times New Roman"/>
          <w:sz w:val="24"/>
          <w:lang w:val="uk-UA"/>
        </w:rPr>
        <w:t>6</w:t>
      </w:r>
      <w:r w:rsidR="00E33C4D">
        <w:rPr>
          <w:rFonts w:ascii="Times New Roman" w:hAnsi="Times New Roman"/>
          <w:sz w:val="24"/>
          <w:lang w:val="uk-UA"/>
        </w:rPr>
        <w:t>9,09</w:t>
      </w:r>
      <w:r>
        <w:rPr>
          <w:rFonts w:ascii="Times New Roman" w:hAnsi="Times New Roman"/>
          <w:sz w:val="24"/>
          <w:lang w:val="uk-UA"/>
        </w:rPr>
        <w:t xml:space="preserve"> грн / 60 х 20 = </w:t>
      </w:r>
      <w:r w:rsidR="00A07F86">
        <w:rPr>
          <w:rFonts w:ascii="Times New Roman" w:hAnsi="Times New Roman"/>
          <w:sz w:val="24"/>
          <w:lang w:val="uk-UA"/>
        </w:rPr>
        <w:t>2</w:t>
      </w:r>
      <w:r w:rsidR="00E33C4D">
        <w:rPr>
          <w:rFonts w:ascii="Times New Roman" w:hAnsi="Times New Roman"/>
          <w:sz w:val="24"/>
          <w:lang w:val="uk-UA"/>
        </w:rPr>
        <w:t>3,03</w:t>
      </w:r>
      <w:r>
        <w:rPr>
          <w:rFonts w:ascii="Times New Roman" w:hAnsi="Times New Roman"/>
          <w:sz w:val="24"/>
          <w:lang w:val="uk-UA"/>
        </w:rPr>
        <w:t>грн</w:t>
      </w:r>
    </w:p>
    <w:p w14:paraId="1876E49D" w14:textId="205D9D20" w:rsidR="002E7DD0" w:rsidRPr="00C75B4E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Загальна вартість послуги на 1 годину з переміщенням : </w:t>
      </w:r>
      <w:r w:rsidR="00A07F86">
        <w:rPr>
          <w:rFonts w:ascii="Times New Roman" w:hAnsi="Times New Roman"/>
          <w:sz w:val="24"/>
          <w:lang w:val="uk-UA"/>
        </w:rPr>
        <w:t>6</w:t>
      </w:r>
      <w:r w:rsidR="00E33C4D">
        <w:rPr>
          <w:rFonts w:ascii="Times New Roman" w:hAnsi="Times New Roman"/>
          <w:sz w:val="24"/>
          <w:lang w:val="uk-UA"/>
        </w:rPr>
        <w:t>9,09</w:t>
      </w:r>
      <w:r w:rsidR="00A07F86">
        <w:rPr>
          <w:rFonts w:ascii="Times New Roman" w:hAnsi="Times New Roman"/>
          <w:sz w:val="24"/>
          <w:lang w:val="uk-UA"/>
        </w:rPr>
        <w:t xml:space="preserve"> + 2</w:t>
      </w:r>
      <w:r w:rsidR="00E33C4D">
        <w:rPr>
          <w:rFonts w:ascii="Times New Roman" w:hAnsi="Times New Roman"/>
          <w:sz w:val="24"/>
          <w:lang w:val="uk-UA"/>
        </w:rPr>
        <w:t>3</w:t>
      </w:r>
      <w:r>
        <w:rPr>
          <w:rFonts w:ascii="Times New Roman" w:hAnsi="Times New Roman"/>
          <w:sz w:val="24"/>
          <w:lang w:val="uk-UA"/>
        </w:rPr>
        <w:t>,</w:t>
      </w:r>
      <w:r w:rsidR="00E33C4D">
        <w:rPr>
          <w:rFonts w:ascii="Times New Roman" w:hAnsi="Times New Roman"/>
          <w:sz w:val="24"/>
          <w:lang w:val="uk-UA"/>
        </w:rPr>
        <w:t>0</w:t>
      </w:r>
      <w:r w:rsidR="00D36197">
        <w:rPr>
          <w:rFonts w:ascii="Times New Roman" w:hAnsi="Times New Roman"/>
          <w:sz w:val="24"/>
          <w:lang w:val="uk-UA"/>
        </w:rPr>
        <w:t>3</w:t>
      </w:r>
      <w:r>
        <w:rPr>
          <w:rFonts w:ascii="Times New Roman" w:hAnsi="Times New Roman"/>
          <w:sz w:val="24"/>
          <w:lang w:val="uk-UA"/>
        </w:rPr>
        <w:t xml:space="preserve"> = </w:t>
      </w:r>
      <w:r w:rsidR="00E33C4D">
        <w:rPr>
          <w:rFonts w:ascii="Times New Roman" w:hAnsi="Times New Roman"/>
          <w:sz w:val="24"/>
          <w:lang w:val="uk-UA"/>
        </w:rPr>
        <w:t>92,12</w:t>
      </w:r>
      <w:r>
        <w:rPr>
          <w:rFonts w:ascii="Times New Roman" w:hAnsi="Times New Roman"/>
          <w:sz w:val="24"/>
          <w:lang w:val="uk-UA"/>
        </w:rPr>
        <w:t xml:space="preserve"> грн</w:t>
      </w:r>
      <w:r w:rsidR="00D04D29">
        <w:rPr>
          <w:rFonts w:ascii="Times New Roman" w:hAnsi="Times New Roman"/>
          <w:sz w:val="24"/>
          <w:lang w:val="uk-UA"/>
        </w:rPr>
        <w:t xml:space="preserve"> </w:t>
      </w:r>
      <w:r w:rsidRPr="00C75B4E">
        <w:rPr>
          <w:rFonts w:ascii="Times New Roman" w:hAnsi="Times New Roman"/>
          <w:sz w:val="24"/>
          <w:szCs w:val="24"/>
          <w:lang w:val="uk-UA"/>
        </w:rPr>
        <w:t xml:space="preserve">Диференційована вартість послуги </w:t>
      </w:r>
      <w:r w:rsidR="00E33C4D" w:rsidRPr="00C75B4E">
        <w:rPr>
          <w:rFonts w:ascii="Times New Roman" w:hAnsi="Times New Roman"/>
          <w:sz w:val="24"/>
          <w:szCs w:val="24"/>
          <w:lang w:val="uk-UA"/>
        </w:rPr>
        <w:t>92,12</w:t>
      </w:r>
      <w:r w:rsidRPr="00C75B4E">
        <w:rPr>
          <w:rFonts w:ascii="Times New Roman" w:hAnsi="Times New Roman"/>
          <w:sz w:val="24"/>
          <w:szCs w:val="24"/>
          <w:lang w:val="uk-UA"/>
        </w:rPr>
        <w:t xml:space="preserve"> х 75% = </w:t>
      </w:r>
      <w:r w:rsidR="00A07F86" w:rsidRPr="00C75B4E">
        <w:rPr>
          <w:rFonts w:ascii="Times New Roman" w:hAnsi="Times New Roman"/>
          <w:sz w:val="24"/>
          <w:szCs w:val="24"/>
          <w:lang w:val="uk-UA"/>
        </w:rPr>
        <w:t>6</w:t>
      </w:r>
      <w:r w:rsidR="00E33C4D" w:rsidRPr="00C75B4E">
        <w:rPr>
          <w:rFonts w:ascii="Times New Roman" w:hAnsi="Times New Roman"/>
          <w:sz w:val="24"/>
          <w:szCs w:val="24"/>
          <w:lang w:val="uk-UA"/>
        </w:rPr>
        <w:t>9,0</w:t>
      </w:r>
      <w:r w:rsidR="00D36197" w:rsidRPr="00C75B4E">
        <w:rPr>
          <w:rFonts w:ascii="Times New Roman" w:hAnsi="Times New Roman"/>
          <w:sz w:val="24"/>
          <w:szCs w:val="24"/>
          <w:lang w:val="uk-UA"/>
        </w:rPr>
        <w:t>9</w:t>
      </w:r>
      <w:r w:rsidR="00D04D29" w:rsidRPr="00C75B4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75B4E">
        <w:rPr>
          <w:rFonts w:ascii="Times New Roman" w:hAnsi="Times New Roman"/>
          <w:sz w:val="24"/>
          <w:szCs w:val="24"/>
          <w:lang w:val="uk-UA"/>
        </w:rPr>
        <w:t>грн.</w:t>
      </w:r>
    </w:p>
    <w:p w14:paraId="6237938A" w14:textId="77777777" w:rsidR="00C75B4E" w:rsidRDefault="00C75B4E">
      <w:pPr>
        <w:pStyle w:val="a6"/>
        <w:rPr>
          <w:rFonts w:ascii="Times New Roman" w:hAnsi="Times New Roman"/>
          <w:sz w:val="28"/>
          <w:lang w:val="uk-UA"/>
        </w:rPr>
      </w:pPr>
    </w:p>
    <w:p w14:paraId="58310B25" w14:textId="5A895966" w:rsidR="00C718D8" w:rsidRPr="00C75B4E" w:rsidRDefault="00C718D8">
      <w:pPr>
        <w:pStyle w:val="a6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5B4E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Головний бухгалтер                            </w:t>
      </w:r>
      <w:r w:rsidR="00833E91" w:rsidRPr="00C75B4E">
        <w:rPr>
          <w:rFonts w:ascii="Times New Roman" w:hAnsi="Times New Roman"/>
          <w:b/>
          <w:bCs/>
          <w:sz w:val="24"/>
          <w:szCs w:val="24"/>
          <w:lang w:val="uk-UA"/>
        </w:rPr>
        <w:t>Людмила МАРЧЕНКО</w:t>
      </w:r>
    </w:p>
    <w:p w14:paraId="4540352B" w14:textId="132D702B" w:rsidR="00F013A5" w:rsidRDefault="00F013A5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5134D373" w14:textId="72A0B499" w:rsidR="00E33C4D" w:rsidRDefault="00E33C4D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18A0F47F" w14:textId="71D05A84" w:rsidR="00E33C4D" w:rsidRDefault="00E33C4D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612D6480" w14:textId="257567BB" w:rsidR="00E33C4D" w:rsidRDefault="00E33C4D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2419339F" w14:textId="77777777" w:rsidR="00E33C4D" w:rsidRDefault="00E33C4D">
      <w:pPr>
        <w:pStyle w:val="a6"/>
        <w:jc w:val="right"/>
        <w:rPr>
          <w:rFonts w:ascii="Times New Roman" w:hAnsi="Times New Roman"/>
          <w:b/>
          <w:sz w:val="20"/>
          <w:szCs w:val="20"/>
          <w:lang w:val="uk-UA"/>
        </w:rPr>
      </w:pPr>
    </w:p>
    <w:p w14:paraId="4B449287" w14:textId="77777777" w:rsidR="00F013A5" w:rsidRDefault="00BE35D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платних соціальних послуг  та з установленням  диференційованої плати догляду вдома, які надаються відділенням соціальної допомоги вдома,  норми часу їх виконання та вартість послуги</w:t>
      </w: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40"/>
        <w:gridCol w:w="1417"/>
        <w:gridCol w:w="1276"/>
        <w:gridCol w:w="1559"/>
        <w:gridCol w:w="1843"/>
      </w:tblGrid>
      <w:tr w:rsidR="00F013A5" w14:paraId="6F156042" w14:textId="77777777">
        <w:trPr>
          <w:trHeight w:val="1297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63211" w14:textId="77777777" w:rsidR="00F013A5" w:rsidRPr="00237412" w:rsidRDefault="00BE35D2">
            <w:pPr>
              <w:pStyle w:val="a6"/>
              <w:rPr>
                <w:rFonts w:ascii="Times New Roman" w:hAnsi="Times New Roman"/>
                <w:b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237412">
              <w:rPr>
                <w:rFonts w:ascii="Times New Roman" w:hAnsi="Times New Roman"/>
                <w:b/>
                <w:sz w:val="20"/>
                <w:lang w:val="uk-UA"/>
              </w:rPr>
              <w:t xml:space="preserve">Перелік платних соціальних послуг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B74AB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>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78A54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>Витрати часу на надання послуги</w:t>
            </w:r>
          </w:p>
          <w:p w14:paraId="1A7299ED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 xml:space="preserve"> хв.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7D1AB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>Вартість послуг 100% (грн.)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36C48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>Вартість послуг  з диференційною платою 75%</w:t>
            </w:r>
          </w:p>
          <w:p w14:paraId="0EDDD3DC" w14:textId="77777777" w:rsidR="00F013A5" w:rsidRPr="00237412" w:rsidRDefault="00BE35D2">
            <w:pPr>
              <w:pStyle w:val="a6"/>
              <w:rPr>
                <w:rFonts w:ascii="Times New Roman" w:hAnsi="Times New Roman"/>
                <w:sz w:val="20"/>
                <w:lang w:val="uk-UA"/>
              </w:rPr>
            </w:pPr>
            <w:r w:rsidRPr="00237412">
              <w:rPr>
                <w:rFonts w:ascii="Times New Roman" w:hAnsi="Times New Roman"/>
                <w:sz w:val="20"/>
                <w:lang w:val="uk-UA"/>
              </w:rPr>
              <w:t xml:space="preserve">    (грн.)</w:t>
            </w:r>
          </w:p>
        </w:tc>
      </w:tr>
      <w:tr w:rsidR="00F013A5" w14:paraId="3E325CFA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ACCE" w14:textId="77777777" w:rsidR="00F013A5" w:rsidRPr="004B0D04" w:rsidRDefault="00BE35D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4B0D04">
              <w:rPr>
                <w:rFonts w:ascii="Times New Roman" w:hAnsi="Times New Roman"/>
                <w:b/>
                <w:lang w:val="uk-UA"/>
              </w:rPr>
              <w:t>1. Допомога в самообслуговуванні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12CE" w14:textId="77777777" w:rsidR="00F013A5" w:rsidRPr="004B0D04" w:rsidRDefault="00F013A5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013A5" w14:paraId="6709172A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5AB47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заміна натільної і постільної білизни: допомога при зміні натільної білизни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88F13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57BEE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43DC" w14:textId="66A0A01E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</w:t>
            </w:r>
            <w:r w:rsidR="00E33C4D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2610" w14:textId="4FDE45DB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1</w:t>
            </w:r>
            <w:r w:rsidR="00E33C4D">
              <w:rPr>
                <w:rFonts w:ascii="Times New Roman" w:hAnsi="Times New Roman"/>
                <w:lang w:val="uk-UA"/>
              </w:rPr>
              <w:t>7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62A7F49E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A110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Допомога у вмиванні, обтиранні, обмиванні, вдяганні, роздяганні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1D7DB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9566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1D4E" w14:textId="11AC0F54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</w:t>
            </w:r>
            <w:r w:rsidR="00E33C4D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1C79" w14:textId="09BE7B6C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1</w:t>
            </w:r>
            <w:r w:rsidR="00E33C4D">
              <w:rPr>
                <w:rFonts w:ascii="Times New Roman" w:hAnsi="Times New Roman"/>
                <w:lang w:val="uk-UA"/>
              </w:rPr>
              <w:t>7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4B3401AC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471C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надання допомоги при купанні, миття голови, розчісування волосся, підрізання нігтів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4E4B8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6819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4739" w14:textId="73B17667" w:rsidR="00F013A5" w:rsidRPr="004B0D04" w:rsidRDefault="00E33C4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1BC3" w14:textId="0DC90828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</w:t>
            </w:r>
            <w:r w:rsidR="00E1772D">
              <w:rPr>
                <w:rFonts w:ascii="Times New Roman" w:hAnsi="Times New Roman"/>
                <w:lang w:val="uk-UA"/>
              </w:rPr>
              <w:t>6</w:t>
            </w:r>
            <w:r w:rsidR="00E33C4D">
              <w:rPr>
                <w:rFonts w:ascii="Times New Roman" w:hAnsi="Times New Roman"/>
                <w:lang w:val="uk-UA"/>
              </w:rPr>
              <w:t>9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5E43FFA7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0AA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допомога у користуванні туалетом 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2D3CD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5A96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CA50" w14:textId="12C75889" w:rsidR="00F013A5" w:rsidRPr="004B0D04" w:rsidRDefault="0012245B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4424" w14:textId="7B0FDF65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2</w:t>
            </w:r>
            <w:r w:rsidR="0012245B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3185827D" w14:textId="77777777">
        <w:trPr>
          <w:trHeight w:val="2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D21" w14:textId="77777777" w:rsidR="00F013A5" w:rsidRPr="004B0D04" w:rsidRDefault="00F013A5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F7AC" w14:textId="77777777" w:rsidR="00F013A5" w:rsidRPr="004B0D04" w:rsidRDefault="00BE35D2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4B0D04">
              <w:rPr>
                <w:rFonts w:ascii="Times New Roman" w:hAnsi="Times New Roman"/>
                <w:b/>
                <w:lang w:val="uk-UA"/>
              </w:rPr>
              <w:t>2. Ведення домашнього господарства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3E8E" w14:textId="77777777" w:rsidR="00F013A5" w:rsidRPr="004B0D04" w:rsidRDefault="00F013A5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013A5" w14:paraId="23713CE9" w14:textId="77777777">
        <w:trPr>
          <w:trHeight w:val="51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B206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Прибирання житла:</w:t>
            </w:r>
          </w:p>
          <w:p w14:paraId="12198E5D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косметичне прибирання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34C3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18C5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2830" w14:textId="71148C58" w:rsidR="00F013A5" w:rsidRPr="004B0D04" w:rsidRDefault="00634C1F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A58F" w14:textId="3E06F363" w:rsidR="00F013A5" w:rsidRPr="004B0D04" w:rsidRDefault="00BE35D2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</w:t>
            </w:r>
            <w:r w:rsidR="00E1772D">
              <w:rPr>
                <w:rFonts w:ascii="Times New Roman" w:hAnsi="Times New Roman"/>
                <w:lang w:val="uk-UA"/>
              </w:rPr>
              <w:t>3</w:t>
            </w:r>
            <w:r w:rsidR="00634C1F">
              <w:rPr>
                <w:rFonts w:ascii="Times New Roman" w:hAnsi="Times New Roman"/>
                <w:lang w:val="uk-UA"/>
              </w:rPr>
              <w:t>5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0A72BC4A" w14:textId="77777777">
        <w:trPr>
          <w:trHeight w:val="94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87F1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Розпалювання печей, піднесення вугілля, дров, розчистка снігу; доставка води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E0576" w14:textId="77777777" w:rsidR="00F013A5" w:rsidRPr="00D1373F" w:rsidRDefault="00BE35D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1373F">
              <w:rPr>
                <w:rFonts w:ascii="Times New Roman" w:hAnsi="Times New Roman"/>
                <w:sz w:val="20"/>
                <w:szCs w:val="20"/>
              </w:rPr>
              <w:t>Одне</w:t>
            </w:r>
            <w:proofErr w:type="spellEnd"/>
            <w:r w:rsidRPr="00D137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1373F">
              <w:rPr>
                <w:rFonts w:ascii="Times New Roman" w:hAnsi="Times New Roman"/>
                <w:sz w:val="20"/>
                <w:szCs w:val="20"/>
              </w:rPr>
              <w:t>розпалювання</w:t>
            </w:r>
            <w:proofErr w:type="spellEnd"/>
            <w:r w:rsidRPr="00D1373F">
              <w:rPr>
                <w:rFonts w:ascii="Times New Roman" w:hAnsi="Times New Roman"/>
                <w:sz w:val="20"/>
                <w:szCs w:val="20"/>
              </w:rPr>
              <w:t xml:space="preserve">, доставка, </w:t>
            </w:r>
            <w:proofErr w:type="spellStart"/>
            <w:r w:rsidRPr="00D1373F">
              <w:rPr>
                <w:rFonts w:ascii="Times New Roman" w:hAnsi="Times New Roman"/>
                <w:sz w:val="20"/>
                <w:szCs w:val="20"/>
              </w:rPr>
              <w:t>піднесення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62B2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B36E7" w14:textId="6DF4C74C" w:rsidR="00F013A5" w:rsidRPr="004B0D04" w:rsidRDefault="00634C1F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4004" w14:textId="16BB548D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2</w:t>
            </w:r>
            <w:r w:rsidR="00634C1F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01B0DD50" w14:textId="77777777">
        <w:trPr>
          <w:trHeight w:val="70"/>
        </w:trPr>
        <w:tc>
          <w:tcPr>
            <w:tcW w:w="32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AE0665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854A4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EC78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B015" w14:textId="4FD7279E" w:rsidR="00F013A5" w:rsidRPr="004B0D04" w:rsidRDefault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634C1F">
              <w:rPr>
                <w:rFonts w:ascii="Times New Roman" w:hAnsi="Times New Roman"/>
                <w:lang w:val="uk-UA"/>
              </w:rPr>
              <w:t>6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CC1B" w14:textId="06DDE027" w:rsidR="00F013A5" w:rsidRPr="004B0D04" w:rsidRDefault="00BE35D2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</w:t>
            </w:r>
            <w:r w:rsidR="00E1772D">
              <w:rPr>
                <w:rFonts w:ascii="Times New Roman" w:hAnsi="Times New Roman"/>
                <w:lang w:val="uk-UA"/>
              </w:rPr>
              <w:t>3</w:t>
            </w:r>
            <w:r w:rsidR="00634C1F">
              <w:rPr>
                <w:rFonts w:ascii="Times New Roman" w:hAnsi="Times New Roman"/>
                <w:lang w:val="uk-UA"/>
              </w:rPr>
              <w:t>5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04F42492" w14:textId="77777777">
        <w:trPr>
          <w:trHeight w:val="136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FC13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546D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0B649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DC71" w14:textId="02332079" w:rsidR="00F013A5" w:rsidRPr="004B0D04" w:rsidRDefault="00097DF9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634C1F">
              <w:rPr>
                <w:rFonts w:ascii="Times New Roman" w:hAnsi="Times New Roman"/>
                <w:lang w:val="uk-UA"/>
              </w:rPr>
              <w:t>4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D7A7" w14:textId="6284CB8E" w:rsidR="00F013A5" w:rsidRPr="004B0D04" w:rsidRDefault="00BE35D2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4</w:t>
            </w:r>
            <w:r w:rsidR="00634C1F">
              <w:rPr>
                <w:rFonts w:ascii="Times New Roman" w:hAnsi="Times New Roman"/>
                <w:lang w:val="uk-UA"/>
              </w:rPr>
              <w:t>8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1EF86C75" w14:textId="77777777">
        <w:trPr>
          <w:trHeight w:val="191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BB508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Допомога при консервації овочів та фруктів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CAC08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6440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2F80A" w14:textId="64D595DD" w:rsidR="00F013A5" w:rsidRPr="004B0D04" w:rsidRDefault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634C1F">
              <w:rPr>
                <w:rFonts w:ascii="Times New Roman" w:hAnsi="Times New Roman"/>
                <w:lang w:val="uk-UA"/>
              </w:rPr>
              <w:t>6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7D2A" w14:textId="58C2732F" w:rsidR="00F013A5" w:rsidRPr="004B0D04" w:rsidRDefault="00BE35D2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</w:t>
            </w:r>
            <w:r w:rsidR="00097DF9">
              <w:rPr>
                <w:rFonts w:ascii="Times New Roman" w:hAnsi="Times New Roman"/>
                <w:lang w:val="uk-UA"/>
              </w:rPr>
              <w:t>2</w:t>
            </w:r>
            <w:r w:rsidR="00634C1F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0525336A" w14:textId="77777777">
        <w:trPr>
          <w:trHeight w:val="285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580D2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DA98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DDF0C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A36D" w14:textId="6355E274" w:rsidR="00F013A5" w:rsidRPr="004B0D04" w:rsidRDefault="00634C1F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8529" w14:textId="7646AF35" w:rsidR="00F013A5" w:rsidRPr="004B0D04" w:rsidRDefault="00BE35D2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</w:t>
            </w:r>
            <w:r w:rsidR="00E1772D">
              <w:rPr>
                <w:rFonts w:ascii="Times New Roman" w:hAnsi="Times New Roman"/>
                <w:lang w:val="uk-UA"/>
              </w:rPr>
              <w:t>6</w:t>
            </w:r>
            <w:r w:rsidR="00634C1F">
              <w:rPr>
                <w:rFonts w:ascii="Times New Roman" w:hAnsi="Times New Roman"/>
                <w:lang w:val="uk-UA"/>
              </w:rPr>
              <w:t>9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240229CA" w14:textId="77777777">
        <w:trPr>
          <w:trHeight w:val="337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221DA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Придбання і доставка продовольчих, промислових та господарських товарів, медикаментів:</w:t>
            </w:r>
          </w:p>
          <w:p w14:paraId="414998D0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-магазин</w:t>
            </w:r>
          </w:p>
          <w:p w14:paraId="3F783DB4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-аптека</w:t>
            </w:r>
          </w:p>
          <w:p w14:paraId="02E3E994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-ринок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754E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276E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5557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527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F013A5" w14:paraId="06FDF1BD" w14:textId="77777777">
        <w:trPr>
          <w:trHeight w:val="315"/>
        </w:trPr>
        <w:tc>
          <w:tcPr>
            <w:tcW w:w="3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9DE2A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C9213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CD22C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C8B6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C915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F013A5" w14:paraId="7E576859" w14:textId="77777777">
        <w:trPr>
          <w:trHeight w:val="337"/>
        </w:trPr>
        <w:tc>
          <w:tcPr>
            <w:tcW w:w="32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FA199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73E6D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2BF42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EA6C" w14:textId="6C94EB00" w:rsidR="00F013A5" w:rsidRPr="004B0D04" w:rsidRDefault="00634C1F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E17E" w14:textId="60762AE3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</w:t>
            </w:r>
            <w:r w:rsidR="00097DF9">
              <w:rPr>
                <w:rFonts w:ascii="Times New Roman" w:hAnsi="Times New Roman"/>
                <w:lang w:val="uk-UA"/>
              </w:rPr>
              <w:t>2</w:t>
            </w:r>
            <w:r w:rsidR="00634C1F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25515F08" w14:textId="77777777">
        <w:trPr>
          <w:trHeight w:val="660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B2CC4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66F2" w14:textId="77777777" w:rsidR="00F013A5" w:rsidRPr="004B0D04" w:rsidRDefault="00F013A5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229D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30</w:t>
            </w:r>
          </w:p>
          <w:p w14:paraId="6157AC90" w14:textId="77777777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CE7F" w14:textId="3FB6C3B0" w:rsidR="00F013A5" w:rsidRDefault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634C1F">
              <w:rPr>
                <w:rFonts w:ascii="Times New Roman" w:hAnsi="Times New Roman"/>
                <w:lang w:val="uk-UA"/>
              </w:rPr>
              <w:t>6</w:t>
            </w:r>
            <w:r>
              <w:rPr>
                <w:rFonts w:ascii="Times New Roman" w:hAnsi="Times New Roman"/>
                <w:lang w:val="uk-UA"/>
              </w:rPr>
              <w:t>,00</w:t>
            </w:r>
          </w:p>
          <w:p w14:paraId="0F44A5A3" w14:textId="46050895" w:rsidR="00E1772D" w:rsidRPr="004B0D04" w:rsidRDefault="00634C1F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129</w:t>
            </w:r>
            <w:r w:rsidR="00E1772D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0B65" w14:textId="3E8CBA7D" w:rsidR="00F013A5" w:rsidRPr="004B0D04" w:rsidRDefault="00BE35D2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</w:t>
            </w:r>
            <w:r w:rsidR="00E1772D">
              <w:rPr>
                <w:rFonts w:ascii="Times New Roman" w:hAnsi="Times New Roman"/>
                <w:lang w:val="uk-UA"/>
              </w:rPr>
              <w:t>3</w:t>
            </w:r>
            <w:r w:rsidR="00634C1F">
              <w:rPr>
                <w:rFonts w:ascii="Times New Roman" w:hAnsi="Times New Roman"/>
                <w:lang w:val="uk-UA"/>
              </w:rPr>
              <w:t>5</w:t>
            </w:r>
            <w:r w:rsidR="00E1772D">
              <w:rPr>
                <w:rFonts w:ascii="Times New Roman" w:hAnsi="Times New Roman"/>
                <w:lang w:val="uk-UA"/>
              </w:rPr>
              <w:t>,00</w:t>
            </w:r>
          </w:p>
          <w:p w14:paraId="3F290FD6" w14:textId="57940780" w:rsidR="00F013A5" w:rsidRPr="004B0D04" w:rsidRDefault="00BE35D2" w:rsidP="00E1772D">
            <w:pPr>
              <w:pStyle w:val="a6"/>
              <w:jc w:val="both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</w:t>
            </w:r>
            <w:r w:rsidR="00097DF9">
              <w:rPr>
                <w:rFonts w:ascii="Times New Roman" w:hAnsi="Times New Roman"/>
                <w:lang w:val="uk-UA"/>
              </w:rPr>
              <w:t>9</w:t>
            </w:r>
            <w:r w:rsidR="00634C1F">
              <w:rPr>
                <w:rFonts w:ascii="Times New Roman" w:hAnsi="Times New Roman"/>
                <w:lang w:val="uk-UA"/>
              </w:rPr>
              <w:t>7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2F83D5B9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8B06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Підготовка продуктів для приготування їжі,  миття овочів, фруктів і посуду, винесення сміття тощо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4C35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5DBB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858F" w14:textId="7BC4689C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</w:t>
            </w:r>
            <w:r w:rsidR="00634C1F">
              <w:rPr>
                <w:rFonts w:ascii="Times New Roman" w:hAnsi="Times New Roman"/>
                <w:lang w:val="uk-UA"/>
              </w:rPr>
              <w:t>8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8262" w14:textId="5B44F265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</w:t>
            </w:r>
            <w:r w:rsidR="00634C1F">
              <w:rPr>
                <w:rFonts w:ascii="Times New Roman" w:hAnsi="Times New Roman"/>
                <w:lang w:val="uk-UA"/>
              </w:rPr>
              <w:t>28,50</w:t>
            </w:r>
          </w:p>
        </w:tc>
      </w:tr>
      <w:tr w:rsidR="00F013A5" w14:paraId="4DD66BCC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F83D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Організація харчування (приготування їжі)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23ACB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3053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AAEF" w14:textId="22170A4E" w:rsidR="00F013A5" w:rsidRPr="004B0D04" w:rsidRDefault="00634C1F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50F2" w14:textId="503836F4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</w:t>
            </w:r>
            <w:r w:rsidR="00E1772D">
              <w:rPr>
                <w:rFonts w:ascii="Times New Roman" w:hAnsi="Times New Roman"/>
                <w:lang w:val="uk-UA"/>
              </w:rPr>
              <w:t>6</w:t>
            </w:r>
            <w:r w:rsidR="00634C1F">
              <w:rPr>
                <w:rFonts w:ascii="Times New Roman" w:hAnsi="Times New Roman"/>
                <w:lang w:val="uk-UA"/>
              </w:rPr>
              <w:t>9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  <w:p w14:paraId="12F7F749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</w:t>
            </w:r>
          </w:p>
        </w:tc>
      </w:tr>
      <w:tr w:rsidR="00F013A5" w14:paraId="2CCDD4F8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25C38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Організація харчування (годування для ліжко-хворих)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B01B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B488" w14:textId="77777777" w:rsidR="00F013A5" w:rsidRPr="004B0D04" w:rsidRDefault="00F013A5">
            <w:pPr>
              <w:pStyle w:val="a6"/>
              <w:rPr>
                <w:rFonts w:ascii="Times New Roman" w:hAnsi="Times New Roman"/>
              </w:rPr>
            </w:pPr>
          </w:p>
          <w:p w14:paraId="59D28C23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0689" w14:textId="77777777" w:rsidR="00F013A5" w:rsidRPr="004B0D04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0EA29E39" w14:textId="29E421BA" w:rsidR="00F013A5" w:rsidRPr="004B0D04" w:rsidRDefault="00634C1F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AC47" w14:textId="77777777" w:rsidR="00F013A5" w:rsidRPr="004B0D04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0889E2C8" w14:textId="4A729220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</w:t>
            </w:r>
            <w:r w:rsidR="00634C1F">
              <w:rPr>
                <w:rFonts w:ascii="Times New Roman" w:hAnsi="Times New Roman"/>
                <w:lang w:val="uk-UA"/>
              </w:rPr>
              <w:t>28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79EFB017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FE6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Ремонт одягу (дрібний)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01DEC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8B27C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3164" w14:textId="070EF68B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1</w:t>
            </w:r>
            <w:r w:rsidR="00634C1F">
              <w:rPr>
                <w:rFonts w:ascii="Times New Roman" w:hAnsi="Times New Roman"/>
                <w:lang w:val="uk-UA"/>
              </w:rPr>
              <w:t>5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8400" w14:textId="0907559D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1</w:t>
            </w:r>
            <w:r w:rsidR="00097DF9">
              <w:rPr>
                <w:rFonts w:ascii="Times New Roman" w:hAnsi="Times New Roman"/>
                <w:lang w:val="uk-UA"/>
              </w:rPr>
              <w:t>1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614BAF2A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561E" w14:textId="77777777" w:rsidR="00F013A5" w:rsidRPr="004B0D04" w:rsidRDefault="00BE35D2">
            <w:pPr>
              <w:pStyle w:val="a6"/>
              <w:jc w:val="center"/>
              <w:rPr>
                <w:rFonts w:ascii="Times New Roman" w:hAnsi="Times New Roman"/>
              </w:rPr>
            </w:pPr>
            <w:r w:rsidRPr="004B0D04">
              <w:rPr>
                <w:rFonts w:ascii="Times New Roman" w:hAnsi="Times New Roman"/>
                <w:b/>
                <w:lang w:val="uk-UA"/>
              </w:rPr>
              <w:t>3. Допомога у  пересуванні  по квартирі</w:t>
            </w:r>
          </w:p>
        </w:tc>
      </w:tr>
      <w:tr w:rsidR="00F013A5" w14:paraId="07B245F7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B83F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Допомога у  пересуванні  по квартирі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287F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614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FC7E" w14:textId="204A95BE" w:rsidR="00F013A5" w:rsidRPr="004B0D04" w:rsidRDefault="00634C1F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58D9" w14:textId="2DC7DB2B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1</w:t>
            </w:r>
            <w:r w:rsidR="00634C1F">
              <w:rPr>
                <w:rFonts w:ascii="Times New Roman" w:hAnsi="Times New Roman"/>
                <w:lang w:val="uk-UA"/>
              </w:rPr>
              <w:t>7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70A96FBD" w14:textId="77777777"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D2FF" w14:textId="77777777" w:rsidR="00F013A5" w:rsidRPr="004B0D04" w:rsidRDefault="00BE35D2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B0D04">
              <w:rPr>
                <w:rFonts w:ascii="Times New Roman" w:hAnsi="Times New Roman"/>
                <w:b/>
                <w:lang w:val="uk-UA"/>
              </w:rPr>
              <w:t>4. Допомога у організації взаємодії з іншими фахівцями та службами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584F" w14:textId="77777777" w:rsidR="00F013A5" w:rsidRPr="004B0D04" w:rsidRDefault="00F013A5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F013A5" w14:paraId="73A59A13" w14:textId="77777777">
        <w:trPr>
          <w:trHeight w:val="47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A9D6" w14:textId="77777777" w:rsidR="00F013A5" w:rsidRPr="004B0D04" w:rsidRDefault="00BE35D2">
            <w:pPr>
              <w:pStyle w:val="a6"/>
              <w:rPr>
                <w:rFonts w:ascii="Times New Roman" w:hAnsi="Times New Roman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виклик лікаря, комунальних служб, транспортних служб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512D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34C4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2223" w14:textId="323E6E25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</w:t>
            </w:r>
            <w:r w:rsidR="00634C1F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77DF" w14:textId="442D56CD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1</w:t>
            </w:r>
            <w:r w:rsidR="00634C1F">
              <w:rPr>
                <w:rFonts w:ascii="Times New Roman" w:hAnsi="Times New Roman"/>
                <w:lang w:val="uk-UA"/>
              </w:rPr>
              <w:t>7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46C425F3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B2AE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lastRenderedPageBreak/>
              <w:t>влаштування ОНГ в лікарню та його відвідування в період лікування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86B7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Разове доручення</w:t>
            </w:r>
          </w:p>
          <w:p w14:paraId="6D97FB96" w14:textId="77777777" w:rsidR="00F013A5" w:rsidRPr="004B0D04" w:rsidRDefault="00BE35D2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( 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92E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30</w:t>
            </w:r>
          </w:p>
          <w:p w14:paraId="3D600AB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54D1" w14:textId="18E0BF12" w:rsidR="00F013A5" w:rsidRPr="004B0D04" w:rsidRDefault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634C1F">
              <w:rPr>
                <w:rFonts w:ascii="Times New Roman" w:hAnsi="Times New Roman"/>
                <w:lang w:val="uk-UA"/>
              </w:rPr>
              <w:t>6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  <w:p w14:paraId="112AA833" w14:textId="57A69372" w:rsidR="00F013A5" w:rsidRPr="004B0D04" w:rsidRDefault="00634C1F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70F0" w14:textId="2E5C7A79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</w:t>
            </w:r>
            <w:r w:rsidR="00E1772D">
              <w:rPr>
                <w:rFonts w:ascii="Times New Roman" w:hAnsi="Times New Roman"/>
                <w:lang w:val="uk-UA"/>
              </w:rPr>
              <w:t>3</w:t>
            </w:r>
            <w:r w:rsidR="00634C1F">
              <w:rPr>
                <w:rFonts w:ascii="Times New Roman" w:hAnsi="Times New Roman"/>
                <w:lang w:val="uk-UA"/>
              </w:rPr>
              <w:t>5</w:t>
            </w:r>
            <w:r w:rsidR="00E1772D">
              <w:rPr>
                <w:rFonts w:ascii="Times New Roman" w:hAnsi="Times New Roman"/>
                <w:lang w:val="uk-UA"/>
              </w:rPr>
              <w:t>,00</w:t>
            </w:r>
            <w:r w:rsidRPr="004B0D04">
              <w:rPr>
                <w:rFonts w:ascii="Times New Roman" w:hAnsi="Times New Roman"/>
                <w:lang w:val="uk-UA"/>
              </w:rPr>
              <w:t xml:space="preserve"> </w:t>
            </w:r>
          </w:p>
          <w:p w14:paraId="49907ACF" w14:textId="4ED4C04C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</w:t>
            </w:r>
            <w:r w:rsidR="00E1772D">
              <w:rPr>
                <w:rFonts w:ascii="Times New Roman" w:hAnsi="Times New Roman"/>
                <w:lang w:val="uk-UA"/>
              </w:rPr>
              <w:t>6</w:t>
            </w:r>
            <w:r w:rsidR="007768CC">
              <w:rPr>
                <w:rFonts w:ascii="Times New Roman" w:hAnsi="Times New Roman"/>
                <w:lang w:val="uk-UA"/>
              </w:rPr>
              <w:t>9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2D52284F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82DD" w14:textId="2BE64A52" w:rsidR="00F013A5" w:rsidRPr="004B0D04" w:rsidRDefault="00E1772D" w:rsidP="00E1772D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  <w:r w:rsidR="00BE35D2" w:rsidRPr="004B0D04">
              <w:rPr>
                <w:rFonts w:ascii="Times New Roman" w:hAnsi="Times New Roman"/>
                <w:b/>
                <w:lang w:val="uk-UA"/>
              </w:rPr>
              <w:t>.Психологічна підтримка</w:t>
            </w:r>
          </w:p>
        </w:tc>
      </w:tr>
      <w:tr w:rsidR="00F013A5" w14:paraId="3620AD1B" w14:textId="77777777">
        <w:trPr>
          <w:trHeight w:val="413"/>
        </w:trPr>
        <w:tc>
          <w:tcPr>
            <w:tcW w:w="3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1383D" w14:textId="6C97FA5B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Бесіда, спілкування, мотивація до активності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5853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Один захід</w:t>
            </w:r>
          </w:p>
          <w:p w14:paraId="10442BA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(за потреби)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E57D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F9FE3" w14:textId="40E4EC0C" w:rsidR="00F013A5" w:rsidRPr="004B0D04" w:rsidRDefault="00E1772D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7768CC">
              <w:rPr>
                <w:rFonts w:ascii="Times New Roman" w:hAnsi="Times New Roman"/>
                <w:lang w:val="uk-UA"/>
              </w:rPr>
              <w:t>6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59922" w14:textId="2599B4FC" w:rsidR="00F013A5" w:rsidRPr="004B0D04" w:rsidRDefault="00E1772D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3</w:t>
            </w:r>
            <w:r w:rsidR="007768CC">
              <w:rPr>
                <w:rFonts w:ascii="Times New Roman" w:hAnsi="Times New Roman"/>
                <w:lang w:val="uk-UA"/>
              </w:rPr>
              <w:t>5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3ABCDCD6" w14:textId="77777777">
        <w:trPr>
          <w:trHeight w:val="412"/>
        </w:trPr>
        <w:tc>
          <w:tcPr>
            <w:tcW w:w="32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B31C" w14:textId="77777777" w:rsidR="00F013A5" w:rsidRPr="004B0D04" w:rsidRDefault="00F013A5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0BE5" w14:textId="77777777" w:rsidR="00F013A5" w:rsidRPr="004B0D04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180B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659E" w14:textId="10F6A6AF" w:rsidR="00F013A5" w:rsidRPr="004B0D04" w:rsidRDefault="007768CC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E1772D">
              <w:rPr>
                <w:rFonts w:ascii="Times New Roman" w:hAnsi="Times New Roman"/>
                <w:lang w:val="uk-UA"/>
              </w:rPr>
              <w:t>,0</w:t>
            </w:r>
            <w:r w:rsidR="00BE35D2" w:rsidRPr="004B0D04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2F8C" w14:textId="05C1FA70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</w:t>
            </w:r>
            <w:r w:rsidR="00E1772D">
              <w:rPr>
                <w:rFonts w:ascii="Times New Roman" w:hAnsi="Times New Roman"/>
                <w:lang w:val="uk-UA"/>
              </w:rPr>
              <w:t>6</w:t>
            </w:r>
            <w:r w:rsidR="007768CC">
              <w:rPr>
                <w:rFonts w:ascii="Times New Roman" w:hAnsi="Times New Roman"/>
                <w:lang w:val="uk-UA"/>
              </w:rPr>
              <w:t>9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52E0A545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273" w14:textId="1F15B84E" w:rsidR="00F013A5" w:rsidRPr="004B0D04" w:rsidRDefault="00E1772D" w:rsidP="00E1772D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  <w:r w:rsidR="00BE35D2" w:rsidRPr="004B0D04">
              <w:rPr>
                <w:rFonts w:ascii="Times New Roman" w:hAnsi="Times New Roman"/>
                <w:b/>
                <w:lang w:val="uk-UA"/>
              </w:rPr>
              <w:t>. Надання інформації з питань соціального захисту населення</w:t>
            </w:r>
          </w:p>
        </w:tc>
      </w:tr>
      <w:tr w:rsidR="00F013A5" w14:paraId="1E3AC535" w14:textId="77777777">
        <w:tc>
          <w:tcPr>
            <w:tcW w:w="3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2CB3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Надання інформації з питань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8054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0449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54268" w14:textId="64627CDA" w:rsidR="00F013A5" w:rsidRPr="004B0D04" w:rsidRDefault="007768CC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5A1B" w14:textId="4A14B6D5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2</w:t>
            </w:r>
            <w:r w:rsidR="007768CC">
              <w:rPr>
                <w:rFonts w:ascii="Times New Roman" w:hAnsi="Times New Roman"/>
                <w:lang w:val="uk-UA"/>
              </w:rPr>
              <w:t>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1DE3899B" w14:textId="77777777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E6C" w14:textId="5778300E" w:rsidR="00F013A5" w:rsidRPr="004B0D04" w:rsidRDefault="00E1772D" w:rsidP="005D1AF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  <w:r w:rsidR="00BE35D2" w:rsidRPr="004B0D04">
              <w:rPr>
                <w:rFonts w:ascii="Times New Roman" w:hAnsi="Times New Roman"/>
                <w:b/>
                <w:lang w:val="uk-UA"/>
              </w:rPr>
              <w:t xml:space="preserve">. </w:t>
            </w:r>
            <w:r w:rsidR="005D1AF8">
              <w:rPr>
                <w:rFonts w:ascii="Times New Roman" w:hAnsi="Times New Roman"/>
                <w:b/>
                <w:lang w:val="uk-UA"/>
              </w:rPr>
              <w:t>Виконання доручень, пов</w:t>
            </w:r>
            <w:r w:rsidR="005D1AF8">
              <w:rPr>
                <w:b/>
                <w:lang w:val="uk-UA"/>
              </w:rPr>
              <w:t>'</w:t>
            </w:r>
            <w:r w:rsidR="005D1AF8">
              <w:rPr>
                <w:rFonts w:ascii="Times New Roman" w:hAnsi="Times New Roman"/>
                <w:b/>
                <w:lang w:val="uk-UA"/>
              </w:rPr>
              <w:t>язаних з необхідністю відвідувати різних організацій</w:t>
            </w:r>
          </w:p>
        </w:tc>
      </w:tr>
      <w:tr w:rsidR="00F013A5" w14:paraId="49860FB7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C704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Виконання доручень, пов’язаних з необхідністю відвідувати різних організацій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B7C5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Разове доручення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002C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5859" w14:textId="4DF1BE63" w:rsidR="00F013A5" w:rsidRPr="004B0D04" w:rsidRDefault="00097DF9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7768CC">
              <w:rPr>
                <w:rFonts w:ascii="Times New Roman" w:hAnsi="Times New Roman"/>
                <w:lang w:val="uk-UA"/>
              </w:rPr>
              <w:t>11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294C" w14:textId="1D5DF7DA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</w:t>
            </w:r>
            <w:r w:rsidR="007768CC">
              <w:rPr>
                <w:rFonts w:ascii="Times New Roman" w:hAnsi="Times New Roman"/>
                <w:lang w:val="uk-UA"/>
              </w:rPr>
              <w:t>83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E1772D" w14:paraId="2D652EDD" w14:textId="77777777" w:rsidTr="00370B8E"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F6DC" w14:textId="2138C998" w:rsidR="00E1772D" w:rsidRPr="00E1772D" w:rsidRDefault="00E1772D">
            <w:pPr>
              <w:pStyle w:val="a6"/>
              <w:rPr>
                <w:rFonts w:ascii="Times New Roman" w:hAnsi="Times New Roman"/>
                <w:b/>
                <w:lang w:val="uk-UA"/>
              </w:rPr>
            </w:pPr>
            <w:r w:rsidRPr="00E1772D">
              <w:rPr>
                <w:rFonts w:ascii="Times New Roman" w:hAnsi="Times New Roman"/>
                <w:b/>
                <w:lang w:val="uk-UA"/>
              </w:rPr>
              <w:t xml:space="preserve">                               8.Надання допомоги в оформленні документів</w:t>
            </w:r>
          </w:p>
        </w:tc>
      </w:tr>
      <w:tr w:rsidR="00F013A5" w14:paraId="40D9206F" w14:textId="77777777">
        <w:trPr>
          <w:trHeight w:val="429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9F11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Оформлення субсидій на квартирну плату та комунальні 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0D4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Одне оформлення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BFFA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A978" w14:textId="18D06369" w:rsidR="00F013A5" w:rsidRPr="004B0D04" w:rsidRDefault="007768CC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DA8" w14:textId="618A7232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</w:t>
            </w:r>
            <w:r w:rsidR="00E1772D">
              <w:rPr>
                <w:rFonts w:ascii="Times New Roman" w:hAnsi="Times New Roman"/>
                <w:lang w:val="uk-UA"/>
              </w:rPr>
              <w:t>6</w:t>
            </w:r>
            <w:r w:rsidR="007768CC">
              <w:rPr>
                <w:rFonts w:ascii="Times New Roman" w:hAnsi="Times New Roman"/>
                <w:lang w:val="uk-UA"/>
              </w:rPr>
              <w:t>9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F013A5" w14:paraId="25F2B8EC" w14:textId="77777777"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2A53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Надання допомоги в оплаті комунальних платежів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907C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Одна оплата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D930" w14:textId="77777777" w:rsidR="00F013A5" w:rsidRPr="004B0D04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71D9CEE4" w14:textId="77777777" w:rsidR="00F013A5" w:rsidRPr="004B0D04" w:rsidRDefault="00BE35D2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F378" w14:textId="77777777" w:rsidR="00F013A5" w:rsidRPr="004B0D04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5CA31922" w14:textId="528EF8D1" w:rsidR="00F013A5" w:rsidRPr="004B0D04" w:rsidRDefault="00E1772D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7768CC">
              <w:rPr>
                <w:rFonts w:ascii="Times New Roman" w:hAnsi="Times New Roman"/>
                <w:lang w:val="uk-UA"/>
              </w:rPr>
              <w:t>9</w:t>
            </w:r>
            <w:r w:rsidR="00BE35D2" w:rsidRPr="004B0D04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25AF" w14:textId="77777777" w:rsidR="00F013A5" w:rsidRPr="004B0D04" w:rsidRDefault="00F013A5">
            <w:pPr>
              <w:pStyle w:val="a6"/>
              <w:rPr>
                <w:rFonts w:ascii="Times New Roman" w:hAnsi="Times New Roman"/>
                <w:lang w:val="uk-UA"/>
              </w:rPr>
            </w:pPr>
          </w:p>
          <w:p w14:paraId="6B9A9FD6" w14:textId="617AFF10" w:rsidR="00F013A5" w:rsidRPr="004B0D04" w:rsidRDefault="00BE35D2" w:rsidP="00E1772D">
            <w:pPr>
              <w:pStyle w:val="a6"/>
              <w:rPr>
                <w:rFonts w:ascii="Times New Roman" w:hAnsi="Times New Roman"/>
                <w:lang w:val="uk-UA"/>
              </w:rPr>
            </w:pPr>
            <w:r w:rsidRPr="004B0D04">
              <w:rPr>
                <w:rFonts w:ascii="Times New Roman" w:hAnsi="Times New Roman"/>
                <w:lang w:val="uk-UA"/>
              </w:rPr>
              <w:t xml:space="preserve">           </w:t>
            </w:r>
            <w:r w:rsidR="00BE30B9">
              <w:rPr>
                <w:rFonts w:ascii="Times New Roman" w:hAnsi="Times New Roman"/>
                <w:lang w:val="uk-UA"/>
              </w:rPr>
              <w:t>52</w:t>
            </w:r>
            <w:r w:rsidRPr="004B0D04">
              <w:rPr>
                <w:rFonts w:ascii="Times New Roman" w:hAnsi="Times New Roman"/>
                <w:lang w:val="uk-UA"/>
              </w:rPr>
              <w:t>,00</w:t>
            </w:r>
          </w:p>
        </w:tc>
      </w:tr>
    </w:tbl>
    <w:p w14:paraId="6BAD0A07" w14:textId="77777777" w:rsidR="00F013A5" w:rsidRDefault="00BE35D2">
      <w:pPr>
        <w:ind w:firstLine="708"/>
        <w:rPr>
          <w:rFonts w:hint="eastAsia"/>
          <w:b/>
        </w:rPr>
      </w:pPr>
      <w:r>
        <w:rPr>
          <w:b/>
          <w:lang w:val="uk-UA"/>
        </w:rPr>
        <w:t xml:space="preserve">                </w:t>
      </w:r>
      <w:r>
        <w:rPr>
          <w:b/>
        </w:rPr>
        <w:t xml:space="preserve">   </w:t>
      </w:r>
    </w:p>
    <w:p w14:paraId="686695A4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87B262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D33277" w14:textId="154CD2A8" w:rsidR="00F013A5" w:rsidRPr="00D1373F" w:rsidRDefault="00E1772D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D1373F">
        <w:rPr>
          <w:rFonts w:ascii="Times New Roman" w:hAnsi="Times New Roman" w:cs="Times New Roman"/>
          <w:b/>
          <w:bCs/>
          <w:lang w:val="uk-UA"/>
        </w:rPr>
        <w:t xml:space="preserve">      Головний бухгалтер                                </w:t>
      </w:r>
      <w:r w:rsidR="00097DF9" w:rsidRPr="00D1373F">
        <w:rPr>
          <w:rFonts w:ascii="Times New Roman" w:hAnsi="Times New Roman" w:cs="Times New Roman"/>
          <w:b/>
          <w:bCs/>
          <w:lang w:val="uk-UA"/>
        </w:rPr>
        <w:t>Людмила МАРЧЕНКО</w:t>
      </w:r>
      <w:r w:rsidRPr="00D1373F">
        <w:rPr>
          <w:rFonts w:ascii="Times New Roman" w:hAnsi="Times New Roman" w:cs="Times New Roman"/>
          <w:b/>
          <w:bCs/>
          <w:lang w:val="uk-UA"/>
        </w:rPr>
        <w:t xml:space="preserve">        </w:t>
      </w:r>
    </w:p>
    <w:p w14:paraId="73C3520A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2F3F0C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927B1C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89D383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84297A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37DB7A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EBACF8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5761CF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0AB77C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D1B1CB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9EA5FE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52D4D2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BB4413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2F40D5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D6DA23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7B3161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2226B7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33FC91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6D2874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B5EBEB" w14:textId="66DDAAE3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F1B9DA" w14:textId="77777777" w:rsidR="00294294" w:rsidRDefault="002942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2860ED" w14:textId="3698D670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674674" w14:textId="77777777" w:rsidR="00DF3122" w:rsidRDefault="00DF3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1B33AC" w14:textId="77777777" w:rsidR="00370B8E" w:rsidRDefault="00370B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2DD8F5" w14:textId="77777777" w:rsidR="00F013A5" w:rsidRDefault="00BE35D2">
      <w:pPr>
        <w:rPr>
          <w:rFonts w:hint="eastAsia"/>
          <w:b/>
          <w:sz w:val="26"/>
          <w:lang w:val="uk-UA"/>
        </w:rPr>
      </w:pPr>
      <w:r>
        <w:rPr>
          <w:b/>
          <w:sz w:val="26"/>
          <w:lang w:val="uk-UA"/>
        </w:rPr>
        <w:t>Послуга : Натуральна допомога</w:t>
      </w:r>
    </w:p>
    <w:p w14:paraId="6CE8D85D" w14:textId="77777777" w:rsidR="00F013A5" w:rsidRDefault="00BE35D2">
      <w:pPr>
        <w:rPr>
          <w:rFonts w:hint="eastAsia"/>
          <w:b/>
          <w:sz w:val="26"/>
          <w:lang w:val="uk-UA"/>
        </w:rPr>
      </w:pPr>
      <w:r>
        <w:rPr>
          <w:b/>
          <w:sz w:val="26"/>
          <w:lang w:val="uk-UA"/>
        </w:rPr>
        <w:t>Назва заходу: Пошиття та ремонт одягу</w:t>
      </w:r>
    </w:p>
    <w:p w14:paraId="3BC14BD1" w14:textId="77777777" w:rsidR="00F013A5" w:rsidRDefault="00F013A5">
      <w:pPr>
        <w:jc w:val="center"/>
        <w:rPr>
          <w:rFonts w:ascii="Times New Roman" w:hAnsi="Times New Roman" w:cs="Times New Roman"/>
          <w:b/>
          <w:sz w:val="22"/>
          <w:lang w:val="uk-UA"/>
        </w:rPr>
      </w:pPr>
    </w:p>
    <w:p w14:paraId="0186574A" w14:textId="77777777" w:rsidR="00F013A5" w:rsidRDefault="00BE35D2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Розрахунок вартості платної соціальної послуги</w:t>
      </w:r>
    </w:p>
    <w:p w14:paraId="19CF5481" w14:textId="77777777" w:rsidR="00F013A5" w:rsidRDefault="00F013A5">
      <w:pPr>
        <w:jc w:val="center"/>
        <w:rPr>
          <w:rFonts w:ascii="Times New Roman" w:hAnsi="Times New Roman" w:cs="Times New Roman"/>
          <w:b/>
          <w:lang w:val="uk-UA"/>
        </w:rPr>
      </w:pPr>
    </w:p>
    <w:p w14:paraId="41E98932" w14:textId="77777777" w:rsidR="00F013A5" w:rsidRPr="004B0D04" w:rsidRDefault="00BE35D2">
      <w:pPr>
        <w:jc w:val="both"/>
        <w:rPr>
          <w:rFonts w:ascii="Times New Roman" w:hAnsi="Times New Roman" w:cs="Times New Roman"/>
          <w:bCs/>
          <w:lang w:val="uk-UA"/>
        </w:rPr>
      </w:pPr>
      <w:r w:rsidRPr="004B0D04">
        <w:rPr>
          <w:rFonts w:ascii="Times New Roman" w:hAnsi="Times New Roman" w:cs="Times New Roman"/>
          <w:bCs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 w:rsidRPr="004B0D04">
        <w:rPr>
          <w:rFonts w:ascii="Times New Roman" w:hAnsi="Times New Roman" w:cs="Times New Roman"/>
          <w:bCs/>
          <w:lang w:val="uk-UA"/>
        </w:rPr>
        <w:t>Мінсоцполітики</w:t>
      </w:r>
      <w:proofErr w:type="spellEnd"/>
      <w:r w:rsidRPr="004B0D04">
        <w:rPr>
          <w:rFonts w:ascii="Times New Roman" w:hAnsi="Times New Roman" w:cs="Times New Roman"/>
          <w:bCs/>
          <w:lang w:val="uk-UA"/>
        </w:rPr>
        <w:t xml:space="preserve"> від 07.12.2015р.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11.03.2002р. №140,рекомендована норма часу на одну послугу становить 60 хвилин (1 година).</w:t>
      </w:r>
    </w:p>
    <w:p w14:paraId="37410836" w14:textId="022FB760" w:rsidR="00F013A5" w:rsidRPr="004B0D04" w:rsidRDefault="00370B8E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У 202</w:t>
      </w:r>
      <w:r w:rsidR="005B2D9A">
        <w:rPr>
          <w:rFonts w:ascii="Times New Roman" w:hAnsi="Times New Roman" w:cs="Times New Roman"/>
          <w:bCs/>
          <w:lang w:val="uk-UA"/>
        </w:rPr>
        <w:t>5</w:t>
      </w:r>
      <w:r w:rsidR="00BE35D2" w:rsidRPr="004B0D04">
        <w:rPr>
          <w:rFonts w:ascii="Times New Roman" w:hAnsi="Times New Roman" w:cs="Times New Roman"/>
          <w:bCs/>
          <w:lang w:val="uk-UA"/>
        </w:rPr>
        <w:t xml:space="preserve"> році кількість робочих днів становить 2</w:t>
      </w:r>
      <w:r w:rsidR="00381D68">
        <w:rPr>
          <w:rFonts w:ascii="Times New Roman" w:hAnsi="Times New Roman" w:cs="Times New Roman"/>
          <w:bCs/>
          <w:lang w:val="uk-UA"/>
        </w:rPr>
        <w:t>62</w:t>
      </w:r>
      <w:r w:rsidR="00BE35D2" w:rsidRPr="004B0D04">
        <w:rPr>
          <w:rFonts w:ascii="Times New Roman" w:hAnsi="Times New Roman" w:cs="Times New Roman"/>
          <w:bCs/>
          <w:lang w:val="uk-UA"/>
        </w:rPr>
        <w:t xml:space="preserve"> день, робочий день становить 8 годин.  </w:t>
      </w:r>
    </w:p>
    <w:p w14:paraId="54E4D4E2" w14:textId="77777777" w:rsidR="00F013A5" w:rsidRDefault="00BE35D2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366"/>
        <w:gridCol w:w="1588"/>
        <w:gridCol w:w="2687"/>
      </w:tblGrid>
      <w:tr w:rsidR="003533AF" w14:paraId="48B28B40" w14:textId="77777777" w:rsidTr="00370B8E">
        <w:tc>
          <w:tcPr>
            <w:tcW w:w="704" w:type="dxa"/>
            <w:shd w:val="clear" w:color="auto" w:fill="auto"/>
          </w:tcPr>
          <w:p w14:paraId="69C7D710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926F68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shd w:val="clear" w:color="auto" w:fill="auto"/>
          </w:tcPr>
          <w:p w14:paraId="36C8C684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Назва показника</w:t>
            </w:r>
          </w:p>
        </w:tc>
        <w:tc>
          <w:tcPr>
            <w:tcW w:w="1588" w:type="dxa"/>
            <w:shd w:val="clear" w:color="auto" w:fill="auto"/>
          </w:tcPr>
          <w:p w14:paraId="4F7498B5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Розмір</w:t>
            </w:r>
          </w:p>
        </w:tc>
        <w:tc>
          <w:tcPr>
            <w:tcW w:w="2687" w:type="dxa"/>
            <w:shd w:val="clear" w:color="auto" w:fill="auto"/>
          </w:tcPr>
          <w:p w14:paraId="47134107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Витрати на рік   грн.</w:t>
            </w:r>
          </w:p>
        </w:tc>
      </w:tr>
      <w:tr w:rsidR="003533AF" w14:paraId="23A8FFE9" w14:textId="77777777" w:rsidTr="00370B8E">
        <w:tc>
          <w:tcPr>
            <w:tcW w:w="704" w:type="dxa"/>
            <w:shd w:val="clear" w:color="auto" w:fill="auto"/>
          </w:tcPr>
          <w:p w14:paraId="0494EAB3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66" w:type="dxa"/>
            <w:shd w:val="clear" w:color="auto" w:fill="auto"/>
          </w:tcPr>
          <w:p w14:paraId="5FFC7D56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Посадовий оклад швачки</w:t>
            </w:r>
          </w:p>
        </w:tc>
        <w:tc>
          <w:tcPr>
            <w:tcW w:w="1588" w:type="dxa"/>
            <w:shd w:val="clear" w:color="auto" w:fill="auto"/>
          </w:tcPr>
          <w:p w14:paraId="746141CD" w14:textId="6ADDA065" w:rsidR="00F013A5" w:rsidRPr="003533AF" w:rsidRDefault="00BE35D2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770</w:t>
            </w:r>
            <w:r w:rsidR="00370B8E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52265573" w14:textId="229DA3ED" w:rsidR="00F013A5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45240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8C4671" w14:paraId="3BB78867" w14:textId="77777777" w:rsidTr="00370B8E">
        <w:tc>
          <w:tcPr>
            <w:tcW w:w="704" w:type="dxa"/>
            <w:shd w:val="clear" w:color="auto" w:fill="auto"/>
          </w:tcPr>
          <w:p w14:paraId="15D690D5" w14:textId="76D019E6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66" w:type="dxa"/>
            <w:shd w:val="clear" w:color="auto" w:fill="auto"/>
          </w:tcPr>
          <w:p w14:paraId="637EECD4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Матеріальна допомога на оздоровлення</w:t>
            </w:r>
          </w:p>
        </w:tc>
        <w:tc>
          <w:tcPr>
            <w:tcW w:w="1588" w:type="dxa"/>
            <w:shd w:val="clear" w:color="auto" w:fill="auto"/>
          </w:tcPr>
          <w:p w14:paraId="17507CBA" w14:textId="1E87EE51" w:rsidR="008C4671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3770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05CD9AC7" w14:textId="4F3A6A00" w:rsidR="008C4671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3770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8C4671" w14:paraId="17BE9E9F" w14:textId="77777777" w:rsidTr="00370B8E">
        <w:tc>
          <w:tcPr>
            <w:tcW w:w="704" w:type="dxa"/>
            <w:shd w:val="clear" w:color="auto" w:fill="auto"/>
          </w:tcPr>
          <w:p w14:paraId="0AF8B588" w14:textId="1B1E52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66" w:type="dxa"/>
            <w:shd w:val="clear" w:color="auto" w:fill="auto"/>
          </w:tcPr>
          <w:p w14:paraId="0258DB48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Доплата до мінімальної заробітної плати</w:t>
            </w:r>
          </w:p>
        </w:tc>
        <w:tc>
          <w:tcPr>
            <w:tcW w:w="1588" w:type="dxa"/>
            <w:shd w:val="clear" w:color="auto" w:fill="auto"/>
          </w:tcPr>
          <w:p w14:paraId="25E10777" w14:textId="736BBFA7" w:rsidR="008C4671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4230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687" w:type="dxa"/>
            <w:shd w:val="clear" w:color="auto" w:fill="auto"/>
          </w:tcPr>
          <w:p w14:paraId="44E81D73" w14:textId="3777FBEE" w:rsidR="008C4671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50760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8C4671" w14:paraId="2A3253CB" w14:textId="77777777" w:rsidTr="00370B8E">
        <w:tc>
          <w:tcPr>
            <w:tcW w:w="704" w:type="dxa"/>
            <w:shd w:val="clear" w:color="auto" w:fill="auto"/>
          </w:tcPr>
          <w:p w14:paraId="2E66E5AD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66" w:type="dxa"/>
            <w:shd w:val="clear" w:color="auto" w:fill="auto"/>
          </w:tcPr>
          <w:p w14:paraId="3C85F25E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Всього заробітна плата</w:t>
            </w:r>
          </w:p>
        </w:tc>
        <w:tc>
          <w:tcPr>
            <w:tcW w:w="1588" w:type="dxa"/>
            <w:shd w:val="clear" w:color="auto" w:fill="auto"/>
          </w:tcPr>
          <w:p w14:paraId="79AFD5CA" w14:textId="77777777" w:rsidR="008C4671" w:rsidRPr="003533AF" w:rsidRDefault="008C4671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69A997D2" w14:textId="7523D481" w:rsidR="008C4671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99770</w:t>
            </w:r>
            <w:r w:rsidR="008C467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8C4671" w14:paraId="4280D447" w14:textId="77777777" w:rsidTr="00370B8E">
        <w:tc>
          <w:tcPr>
            <w:tcW w:w="704" w:type="dxa"/>
            <w:shd w:val="clear" w:color="auto" w:fill="auto"/>
          </w:tcPr>
          <w:p w14:paraId="67C559ED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66" w:type="dxa"/>
            <w:shd w:val="clear" w:color="auto" w:fill="auto"/>
          </w:tcPr>
          <w:p w14:paraId="1917C85E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Єдиний 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соц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. внесок 22%</w:t>
            </w:r>
          </w:p>
        </w:tc>
        <w:tc>
          <w:tcPr>
            <w:tcW w:w="1588" w:type="dxa"/>
            <w:shd w:val="clear" w:color="auto" w:fill="auto"/>
          </w:tcPr>
          <w:p w14:paraId="406E8DDF" w14:textId="77777777" w:rsidR="008C4671" w:rsidRPr="003533AF" w:rsidRDefault="008C4671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6C45880A" w14:textId="715BA749" w:rsidR="008C4671" w:rsidRPr="003533AF" w:rsidRDefault="008C7370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94294">
              <w:rPr>
                <w:rFonts w:ascii="Times New Roman" w:hAnsi="Times New Roman"/>
                <w:sz w:val="24"/>
                <w:szCs w:val="24"/>
                <w:lang w:val="uk-UA"/>
              </w:rPr>
              <w:t>1949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8C4671" w14:paraId="3F6A163A" w14:textId="77777777" w:rsidTr="00370B8E">
        <w:tc>
          <w:tcPr>
            <w:tcW w:w="704" w:type="dxa"/>
            <w:shd w:val="clear" w:color="auto" w:fill="auto"/>
          </w:tcPr>
          <w:p w14:paraId="635C9051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66" w:type="dxa"/>
            <w:shd w:val="clear" w:color="auto" w:fill="auto"/>
          </w:tcPr>
          <w:p w14:paraId="71195C2C" w14:textId="77777777" w:rsidR="008C4671" w:rsidRPr="003533AF" w:rsidRDefault="008C4671" w:rsidP="008C4671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Разом:            </w:t>
            </w:r>
          </w:p>
        </w:tc>
        <w:tc>
          <w:tcPr>
            <w:tcW w:w="1588" w:type="dxa"/>
            <w:shd w:val="clear" w:color="auto" w:fill="auto"/>
          </w:tcPr>
          <w:p w14:paraId="74F201A3" w14:textId="77777777" w:rsidR="008C4671" w:rsidRPr="003533AF" w:rsidRDefault="008C4671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87" w:type="dxa"/>
            <w:shd w:val="clear" w:color="auto" w:fill="auto"/>
          </w:tcPr>
          <w:p w14:paraId="0335BB96" w14:textId="006A6971" w:rsidR="008C4671" w:rsidRPr="003533AF" w:rsidRDefault="00294294" w:rsidP="002C1B0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121719</w:t>
            </w:r>
            <w:r w:rsidR="008C4671" w:rsidRPr="003533AF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</w:tbl>
    <w:p w14:paraId="63E37368" w14:textId="77777777" w:rsidR="00F013A5" w:rsidRDefault="00BE35D2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Розрахунок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прямих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матеріальних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витрат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1559"/>
        <w:gridCol w:w="1134"/>
        <w:gridCol w:w="1276"/>
        <w:gridCol w:w="1701"/>
      </w:tblGrid>
      <w:tr w:rsidR="00F013A5" w14:paraId="71688665" w14:textId="77777777">
        <w:trPr>
          <w:trHeight w:val="7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4070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4E7D27E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0264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використаних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асобів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8F45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2814D8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</w:p>
          <w:p w14:paraId="6FB486F2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E214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F531652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27C5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  <w:p w14:paraId="28DEA48F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BC53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 w:rsidRPr="003533A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5A545C5F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A5" w14:paraId="4F222FD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FC5" w14:textId="66895DD1" w:rsidR="00F013A5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94CD" w14:textId="6458D256" w:rsidR="00F013A5" w:rsidRPr="003533AF" w:rsidRDefault="004665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BE35D2" w:rsidRPr="003533AF"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E35D2" w:rsidRPr="003533AF">
              <w:rPr>
                <w:rFonts w:ascii="Times New Roman" w:hAnsi="Times New Roman"/>
                <w:b/>
                <w:sz w:val="24"/>
                <w:szCs w:val="24"/>
              </w:rPr>
              <w:t>1014</w:t>
            </w:r>
          </w:p>
          <w:p w14:paraId="42246D51" w14:textId="35EF338F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8509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14:paraId="4C365E1F" w14:textId="0ABBD746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3C4B" w14:textId="633E5E1C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D959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14:paraId="58F2E57A" w14:textId="6AAD5586" w:rsidR="00F013A5" w:rsidRPr="003533AF" w:rsidRDefault="00DC74F6" w:rsidP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515C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14:paraId="18F020AC" w14:textId="041A6235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D46" w14:paraId="16303A27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0E7A" w14:textId="77777777" w:rsidR="00A53D46" w:rsidRPr="003533AF" w:rsidRDefault="00A53D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44D3" w14:textId="7E042B9D" w:rsidR="00A53D46" w:rsidRP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74F6">
              <w:rPr>
                <w:rFonts w:ascii="Times New Roman" w:hAnsi="Times New Roman"/>
                <w:sz w:val="24"/>
                <w:szCs w:val="24"/>
              </w:rPr>
              <w:t>Шаф</w:t>
            </w:r>
            <w:proofErr w:type="spellEnd"/>
            <w:r w:rsidR="00D1373F">
              <w:rPr>
                <w:rFonts w:ascii="Times New Roman" w:hAnsi="Times New Roman"/>
                <w:sz w:val="24"/>
                <w:szCs w:val="24"/>
                <w:lang w:val="uk-UA"/>
              </w:rPr>
              <w:t>а-</w:t>
            </w:r>
            <w:r w:rsidRPr="00DC7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74F6">
              <w:rPr>
                <w:rFonts w:ascii="Times New Roman" w:hAnsi="Times New Roman"/>
                <w:sz w:val="24"/>
                <w:szCs w:val="24"/>
              </w:rPr>
              <w:t>прихожа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18B6" w14:textId="77777777" w:rsidR="00A53D46" w:rsidRPr="003533AF" w:rsidRDefault="00A53D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D197" w14:textId="77777777" w:rsidR="00A53D46" w:rsidRPr="003533AF" w:rsidRDefault="00A53D4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EAA" w14:textId="284583BD" w:rsidR="00A53D46" w:rsidRPr="003533AF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D488" w14:textId="421040DF" w:rsidR="00A53D46" w:rsidRPr="003533AF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535,00</w:t>
            </w:r>
          </w:p>
        </w:tc>
      </w:tr>
      <w:tr w:rsidR="00DC74F6" w14:paraId="311044EE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171B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4EA9" w14:textId="3EE10D0B" w:rsidR="00DC74F6" w:rsidRP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Оверлог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79F1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F681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988A" w14:textId="04958694" w:rsidR="00DC74F6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D2A2" w14:textId="77588DE4" w:rsidR="00DC74F6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925,00</w:t>
            </w:r>
          </w:p>
        </w:tc>
      </w:tr>
      <w:tr w:rsidR="00DC74F6" w14:paraId="4A184296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6A43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3FBE" w14:textId="69ECA51F" w:rsidR="00DC74F6" w:rsidRP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Швейна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26BA" w14:textId="36879245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8B16" w14:textId="36C1616E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727B" w14:textId="1B485187" w:rsidR="00DC74F6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A7F5" w14:textId="406C5886" w:rsidR="00DC74F6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7340,00</w:t>
            </w:r>
          </w:p>
        </w:tc>
      </w:tr>
      <w:tr w:rsidR="00F013A5" w14:paraId="63414D80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1E46" w14:textId="10E5026A" w:rsidR="00F013A5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5519" w14:textId="32A33D8F" w:rsidR="00F013A5" w:rsidRPr="003533AF" w:rsidRDefault="00466583" w:rsidP="004665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BE35D2" w:rsidRPr="003533AF">
              <w:rPr>
                <w:rFonts w:ascii="Times New Roman" w:hAnsi="Times New Roman"/>
                <w:b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E35D2" w:rsidRPr="003533AF">
              <w:rPr>
                <w:rFonts w:ascii="Times New Roman" w:hAnsi="Times New Roman"/>
                <w:b/>
                <w:sz w:val="24"/>
                <w:szCs w:val="24"/>
              </w:rPr>
              <w:t>1113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68B0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0227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051" w14:textId="77777777" w:rsidR="00F013A5" w:rsidRPr="003533AF" w:rsidRDefault="00F013A5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EE94" w14:textId="77777777" w:rsidR="00F013A5" w:rsidRPr="003533AF" w:rsidRDefault="00F013A5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4F6" w14:paraId="4E9D2A0C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BB0" w14:textId="77777777" w:rsid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373D" w14:textId="4EB74F1F" w:rsidR="00DC74F6" w:rsidRPr="0024527A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4527A">
              <w:rPr>
                <w:rFonts w:ascii="Times New Roman" w:hAnsi="Times New Roman"/>
                <w:sz w:val="24"/>
                <w:szCs w:val="24"/>
              </w:rPr>
              <w:t>Стенд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F302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5104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F69F" w14:textId="178CD42A" w:rsidR="00DC74F6" w:rsidRPr="003533AF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0874" w14:textId="10B40DAD" w:rsidR="00DC74F6" w:rsidRPr="003533AF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54,50</w:t>
            </w:r>
          </w:p>
        </w:tc>
      </w:tr>
      <w:tr w:rsidR="00DC74F6" w14:paraId="2CB59F91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86E9" w14:textId="77777777" w:rsid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5F74" w14:textId="1B7209DB" w:rsidR="00DC74F6" w:rsidRPr="0024527A" w:rsidRDefault="00D1373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Прасувальна</w:t>
            </w:r>
            <w:r w:rsidR="00DC74F6" w:rsidRPr="002452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B191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EC01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C485" w14:textId="667D6516" w:rsidR="00DC74F6" w:rsidRPr="003533AF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FA35" w14:textId="739BE284" w:rsidR="00DC74F6" w:rsidRPr="003533AF" w:rsidRDefault="00DC74F6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</w:tr>
      <w:tr w:rsidR="00DC74F6" w14:paraId="275769BC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865" w14:textId="77777777" w:rsid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49C7" w14:textId="3B6AF55E" w:rsidR="00DC74F6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іл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швейної машинки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1E1A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97E0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A57" w14:textId="4D9F0234" w:rsidR="00DC74F6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2DC4" w14:textId="68247522" w:rsidR="00DC74F6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E2A9E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C74F6" w14:paraId="1F44B5D0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8E93" w14:textId="77777777" w:rsidR="00DC74F6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B2" w14:textId="59D8CE5C" w:rsidR="00DC74F6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4527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іл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137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1373F"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розкрійний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32D0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4308" w14:textId="77777777" w:rsidR="00DC74F6" w:rsidRPr="003533AF" w:rsidRDefault="00DC74F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7234" w14:textId="59AE76F0" w:rsidR="00DC74F6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2F1A" w14:textId="1515AA02" w:rsidR="00DC74F6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432,00</w:t>
            </w:r>
          </w:p>
        </w:tc>
      </w:tr>
      <w:tr w:rsidR="00B246FF" w14:paraId="2EF7EA19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0ECC" w14:textId="77777777" w:rsidR="00B246F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A8D7" w14:textId="6D54B6FC" w:rsidR="00B246FF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іл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оверлога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F5FB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8A9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0A5C" w14:textId="42DE6DB2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C13" w14:textId="6A23214D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270,00</w:t>
            </w:r>
          </w:p>
        </w:tc>
      </w:tr>
      <w:tr w:rsidR="00B246FF" w14:paraId="39A3D4F9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9B69" w14:textId="77777777" w:rsidR="00B246F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1130" w14:textId="6B0D5CC7" w:rsidR="00B246FF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Годинник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</w:rPr>
              <w:t xml:space="preserve"> наст</w:t>
            </w:r>
            <w:proofErr w:type="spellStart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інний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5CFF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4E2B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B5EB" w14:textId="76837388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D13D" w14:textId="4A4EEB23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</w:tr>
      <w:tr w:rsidR="00B246FF" w14:paraId="2C99DEF4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3B9C" w14:textId="77777777" w:rsidR="00B246F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CCCD" w14:textId="696C9D7E" w:rsidR="00B246FF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4527A">
              <w:rPr>
                <w:rFonts w:ascii="Times New Roman" w:hAnsi="Times New Roman"/>
                <w:sz w:val="24"/>
                <w:szCs w:val="24"/>
              </w:rPr>
              <w:t>Карниз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BB81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DF9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4671" w14:textId="2BF425FD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46D9" w14:textId="50621EDF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34,00</w:t>
            </w:r>
          </w:p>
        </w:tc>
      </w:tr>
      <w:tr w:rsidR="00B246FF" w14:paraId="654028DD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0E0D" w14:textId="77777777" w:rsidR="00B246F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DD52" w14:textId="7B1F4935" w:rsidR="00B246FF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Дзеркало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</w:rPr>
              <w:t xml:space="preserve"> наст</w:t>
            </w:r>
            <w:proofErr w:type="spellStart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інне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490A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CB97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3A39" w14:textId="5F47212F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526F" w14:textId="5882C824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B246FF" w14:paraId="0C2E5C52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663E" w14:textId="77777777" w:rsidR="00B246F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361B" w14:textId="6582F76B" w:rsidR="00B246FF" w:rsidRPr="0024527A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4527A">
              <w:rPr>
                <w:rFonts w:ascii="Times New Roman" w:hAnsi="Times New Roman"/>
                <w:sz w:val="24"/>
                <w:szCs w:val="24"/>
              </w:rPr>
              <w:t>Манекен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4FD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F6E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9A1" w14:textId="2C44F7B4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C7F2" w14:textId="6CDF7A12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</w:tr>
      <w:tr w:rsidR="00F013A5" w14:paraId="058BF142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0802" w14:textId="16D2E121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0CC4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33AF">
              <w:rPr>
                <w:rFonts w:ascii="Times New Roman" w:hAnsi="Times New Roman"/>
                <w:sz w:val="24"/>
                <w:szCs w:val="24"/>
              </w:rPr>
              <w:t>Швейна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</w:rPr>
              <w:t xml:space="preserve"> машинка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A573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1C58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47A5" w14:textId="545B01E5" w:rsidR="00F013A5" w:rsidRPr="002C5BEA" w:rsidRDefault="00BE35D2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392B" w14:textId="426483AF" w:rsidR="00F013A5" w:rsidRPr="003533AF" w:rsidRDefault="00BE35D2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3AF">
              <w:rPr>
                <w:rFonts w:ascii="Times New Roman" w:hAnsi="Times New Roman"/>
                <w:sz w:val="24"/>
                <w:szCs w:val="24"/>
              </w:rPr>
              <w:t>4785,00</w:t>
            </w:r>
          </w:p>
        </w:tc>
      </w:tr>
      <w:tr w:rsidR="00F013A5" w14:paraId="218B1490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512" w14:textId="03E04DFA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DB7" w14:textId="3FB6AF6F" w:rsidR="00F013A5" w:rsidRPr="003533AF" w:rsidRDefault="00B246FF" w:rsidP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Педал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верлога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1EF1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7F6" w14:textId="418119DB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BFC" w14:textId="251CB415" w:rsidR="00F013A5" w:rsidRPr="003533A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E7A9" w14:textId="5935457F" w:rsidR="00F013A5" w:rsidRPr="003533A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="00BE35D2" w:rsidRPr="003533A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246FF" w14:paraId="341362E1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17A0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2081" w14:textId="22349425" w:rsidR="00B246FF" w:rsidRDefault="00B246FF" w:rsidP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5D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F2E9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A74A" w14:textId="6BB7F7FE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A922" w14:textId="0BB1C9D5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114,50</w:t>
            </w:r>
          </w:p>
        </w:tc>
      </w:tr>
      <w:tr w:rsidR="00B246FF" w14:paraId="007BA34E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36E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FAB4" w14:textId="4CAFFEC8" w:rsidR="00B246FF" w:rsidRDefault="00B246FF" w:rsidP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лтон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99C3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CDE4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8E00" w14:textId="3E989BEA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7E9A" w14:textId="7FA227EF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B246FF" w14:paraId="5EE6E596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258C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C1D" w14:textId="5F06A18D" w:rsidR="00B246FF" w:rsidRDefault="00B246FF" w:rsidP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лтон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C640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7B6A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5638" w14:textId="0AE30A6B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6B79" w14:textId="43135176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246FF" w14:paraId="4830B9B4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334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9DE6" w14:textId="3902287A" w:rsidR="00B246FF" w:rsidRDefault="00B246FF" w:rsidP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BB6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FB5" w14:textId="77777777" w:rsidR="00B246FF" w:rsidRPr="003533AF" w:rsidRDefault="00B246F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049B" w14:textId="5728E43F" w:rsidR="00B246F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7FE8" w14:textId="56C9308F" w:rsidR="00B246FF" w:rsidRDefault="00B246FF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715,00</w:t>
            </w:r>
          </w:p>
        </w:tc>
      </w:tr>
      <w:tr w:rsidR="00F013A5" w14:paraId="21449188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ADCE" w14:textId="613EEDE0" w:rsidR="00F013A5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9B58" w14:textId="6255FA0E" w:rsidR="00F013A5" w:rsidRPr="003533AF" w:rsidRDefault="00B246FF" w:rsidP="004665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Рах</w:t>
            </w:r>
            <w:r w:rsidR="00466583">
              <w:rPr>
                <w:rFonts w:ascii="Times New Roman" w:hAnsi="Times New Roman"/>
                <w:b/>
                <w:sz w:val="24"/>
                <w:szCs w:val="24"/>
              </w:rPr>
              <w:t>унок</w:t>
            </w:r>
            <w:proofErr w:type="spellEnd"/>
            <w:r w:rsidR="004665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3AD6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029A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BD23" w14:textId="77777777" w:rsidR="00F013A5" w:rsidRPr="003533AF" w:rsidRDefault="00F013A5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D6D5" w14:textId="77777777" w:rsidR="00F013A5" w:rsidRPr="003533AF" w:rsidRDefault="00F013A5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27A" w14:paraId="74AA93FC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03C" w14:textId="77777777" w:rsid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51C2" w14:textId="4A281CF1" w:rsidR="0024527A" w:rsidRP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4527A">
              <w:rPr>
                <w:rFonts w:ascii="Times New Roman" w:hAnsi="Times New Roman"/>
                <w:sz w:val="24"/>
                <w:szCs w:val="24"/>
              </w:rPr>
              <w:t>Халат-</w:t>
            </w: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фартух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4FA6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7AC7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1EA8" w14:textId="7F58B876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B7F9" w14:textId="09A970E5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390,00</w:t>
            </w:r>
          </w:p>
        </w:tc>
      </w:tr>
      <w:tr w:rsidR="0024527A" w14:paraId="31133D6C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FB8D" w14:textId="77777777" w:rsid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3A2C" w14:textId="45D8D139" w:rsidR="0024527A" w:rsidRP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Голош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 теплі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8C10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3918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5485" w14:textId="33AE543E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1D1A" w14:textId="56010934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0EBC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4527A" w14:paraId="653F7DED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6A4F" w14:textId="43C5BBA3" w:rsid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3E13" w14:textId="6123F5A6" w:rsidR="0024527A" w:rsidRDefault="0024527A" w:rsidP="0046658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Рах</w:t>
            </w:r>
            <w:r w:rsidR="00466583">
              <w:rPr>
                <w:rFonts w:ascii="Times New Roman" w:hAnsi="Times New Roman"/>
                <w:b/>
                <w:sz w:val="24"/>
                <w:szCs w:val="24"/>
              </w:rPr>
              <w:t>унок</w:t>
            </w:r>
            <w:proofErr w:type="spellEnd"/>
            <w:r w:rsidR="004665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55F6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B055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9148" w14:textId="77777777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6048" w14:textId="77777777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27A" w14:paraId="4A444BB9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9250" w14:textId="77777777" w:rsid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EC98" w14:textId="2F01BFDB" w:rsidR="0024527A" w:rsidRP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Ножиц</w:t>
            </w:r>
            <w:proofErr w:type="spellEnd"/>
            <w:r w:rsidRPr="0024527A">
              <w:rPr>
                <w:rFonts w:ascii="Times New Roman" w:hAnsi="Times New Roman"/>
                <w:sz w:val="24"/>
                <w:szCs w:val="24"/>
                <w:lang w:val="uk-UA"/>
              </w:rPr>
              <w:t>і швейні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46E2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0066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103" w14:textId="2DA71D60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08DF" w14:textId="7F1EB3BA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348,00</w:t>
            </w:r>
          </w:p>
        </w:tc>
      </w:tr>
      <w:tr w:rsidR="002C5BEA" w14:paraId="2DF160AE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EB88" w14:textId="77777777" w:rsidR="002C5BEA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84AA" w14:textId="5EAED190" w:rsidR="002C5BEA" w:rsidRPr="002C5BEA" w:rsidRDefault="002C5BE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Ножниці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59CE" w14:textId="77777777" w:rsidR="002C5BEA" w:rsidRPr="003533AF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0AFA" w14:textId="77777777" w:rsidR="002C5BEA" w:rsidRPr="003533AF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FC2E" w14:textId="73AA5A66" w:rsidR="002C5BEA" w:rsidRPr="002C5BEA" w:rsidRDefault="002C5BE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1EA5" w14:textId="57E1EE30" w:rsidR="002C5BEA" w:rsidRPr="002C5BEA" w:rsidRDefault="002C5BE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58,92</w:t>
            </w:r>
          </w:p>
        </w:tc>
      </w:tr>
      <w:tr w:rsidR="0024527A" w14:paraId="6F7041DB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6221" w14:textId="77777777" w:rsid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E73" w14:textId="704CE5A0" w:rsidR="0024527A" w:rsidRP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4527A">
              <w:rPr>
                <w:rFonts w:ascii="Times New Roman" w:hAnsi="Times New Roman"/>
                <w:sz w:val="24"/>
                <w:szCs w:val="24"/>
              </w:rPr>
              <w:t xml:space="preserve">Метр </w:t>
            </w: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дерев'яний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D8D0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95C1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EB85" w14:textId="117B9EF4" w:rsidR="0024527A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486D" w14:textId="4E8D9F40" w:rsidR="0024527A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26,40</w:t>
            </w:r>
          </w:p>
        </w:tc>
      </w:tr>
      <w:tr w:rsidR="0024527A" w14:paraId="3366722A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9CBB" w14:textId="77777777" w:rsid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8315" w14:textId="7C367CA9" w:rsidR="0024527A" w:rsidRPr="0024527A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4527A">
              <w:rPr>
                <w:rFonts w:ascii="Times New Roman" w:hAnsi="Times New Roman"/>
                <w:sz w:val="24"/>
                <w:szCs w:val="24"/>
              </w:rPr>
              <w:t xml:space="preserve">Сантиметр </w:t>
            </w:r>
            <w:proofErr w:type="spellStart"/>
            <w:r w:rsidRPr="0024527A">
              <w:rPr>
                <w:rFonts w:ascii="Times New Roman" w:hAnsi="Times New Roman"/>
                <w:sz w:val="24"/>
                <w:szCs w:val="24"/>
              </w:rPr>
              <w:t>швейний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8B9A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7E06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EF2" w14:textId="2A234553" w:rsidR="0024527A" w:rsidRPr="00C74B48" w:rsidRDefault="00C74B48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7E8C" w14:textId="26274A49" w:rsidR="0024527A" w:rsidRDefault="00C74B48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24527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C5BEA" w14:paraId="2E51B0CC" w14:textId="77777777" w:rsidTr="00222FEE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2BC4" w14:textId="77777777" w:rsidR="002C5BEA" w:rsidRPr="003533AF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DDF7" w14:textId="4B5A8E53" w:rsidR="002C5BEA" w:rsidRPr="0024527A" w:rsidRDefault="002C5BEA" w:rsidP="0024527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Голки для швейної машини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0573" w14:textId="77777777" w:rsidR="002C5BEA" w:rsidRPr="003533AF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F9E0" w14:textId="77777777" w:rsidR="002C5BEA" w:rsidRPr="003533AF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CBD6" w14:textId="6C12EB6A" w:rsidR="002C5BEA" w:rsidRPr="002C5BEA" w:rsidRDefault="002C5BE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92D5" w14:textId="21924AB4" w:rsidR="002C5BEA" w:rsidRDefault="002C5BE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90,00</w:t>
            </w:r>
          </w:p>
        </w:tc>
      </w:tr>
      <w:tr w:rsidR="0024527A" w14:paraId="1F9AD7B2" w14:textId="77777777" w:rsidTr="00222FEE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B1FD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FA7F" w14:textId="2073C090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Нитки швейн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ADD4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9A19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8320" w14:textId="4C5990C9" w:rsidR="0024527A" w:rsidRPr="00C74B48" w:rsidRDefault="002C5BE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5EDB" w14:textId="231446B0" w:rsidR="0024527A" w:rsidRPr="003533AF" w:rsidRDefault="00BD3E2B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C5BEA">
              <w:rPr>
                <w:rFonts w:ascii="Times New Roman" w:hAnsi="Times New Roman"/>
                <w:sz w:val="24"/>
                <w:szCs w:val="24"/>
                <w:lang w:val="uk-UA"/>
              </w:rPr>
              <w:t>168,12</w:t>
            </w:r>
          </w:p>
        </w:tc>
      </w:tr>
      <w:tr w:rsidR="0024527A" w14:paraId="6E77580C" w14:textId="77777777" w:rsidTr="00222FEE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7095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33F" w14:textId="00788DF1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арм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ровочн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A01C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4569" w14:textId="77777777" w:rsidR="0024527A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B513" w14:textId="04B62EC8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4AFB" w14:textId="5C2D7204" w:rsidR="0024527A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77,00</w:t>
            </w:r>
          </w:p>
        </w:tc>
      </w:tr>
      <w:tr w:rsidR="00F013A5" w14:paraId="1960B1C3" w14:textId="77777777" w:rsidTr="00222FEE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FE07" w14:textId="6A365DE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5D2" w14:textId="77777777" w:rsidR="00F013A5" w:rsidRPr="003533AF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Нитки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ACFB" w14:textId="2EBAFA72" w:rsidR="00F013A5" w:rsidRPr="00C74B48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DE0A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230F" w14:textId="567BE89B" w:rsidR="00F013A5" w:rsidRPr="00C74B48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74B4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5A" w14:textId="6A976463" w:rsidR="00F013A5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74B48">
              <w:rPr>
                <w:rFonts w:ascii="Times New Roman" w:hAnsi="Times New Roman"/>
                <w:sz w:val="24"/>
                <w:szCs w:val="24"/>
                <w:lang w:val="uk-UA"/>
              </w:rPr>
              <w:t>100,80</w:t>
            </w:r>
          </w:p>
        </w:tc>
      </w:tr>
      <w:tr w:rsidR="00F013A5" w14:paraId="0F70E73E" w14:textId="77777777" w:rsidTr="00222FEE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44EF" w14:textId="17E168BE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418F" w14:textId="0FE8F309" w:rsidR="00F013A5" w:rsidRPr="003533AF" w:rsidRDefault="0017271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</w:t>
            </w:r>
            <w:r w:rsidRPr="0017271B">
              <w:rPr>
                <w:rFonts w:ascii="Times New Roman" w:eastAsia="SimSun" w:hAnsi="Times New Roman" w:cs="Lucida Sans"/>
                <w:kern w:val="3"/>
                <w:sz w:val="24"/>
                <w:szCs w:val="24"/>
                <w:lang w:val="uk-UA" w:eastAsia="zh-CN" w:bidi="hi-IN"/>
              </w:rPr>
              <w:t>і</w:t>
            </w:r>
            <w:r w:rsidR="00BE35D2"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нь</w:t>
            </w:r>
            <w:r w:rsidR="002452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швейної машинки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3AC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AFD5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2E26" w14:textId="4CF32140" w:rsidR="00F013A5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26A2" w14:textId="264F74AF" w:rsidR="00F013A5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320,00</w:t>
            </w:r>
          </w:p>
        </w:tc>
      </w:tr>
      <w:tr w:rsidR="00F013A5" w14:paraId="265E6928" w14:textId="77777777" w:rsidTr="00222FEE">
        <w:trPr>
          <w:trHeight w:val="3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E1CE" w14:textId="64FB58B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8317" w14:textId="33264DF8" w:rsidR="00F013A5" w:rsidRPr="003533AF" w:rsidRDefault="0024527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Урна канцелярська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885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74E1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980E" w14:textId="513C2EA5" w:rsidR="00F013A5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3364" w14:textId="0CD65E50" w:rsidR="00F013A5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9,50</w:t>
            </w:r>
          </w:p>
        </w:tc>
      </w:tr>
      <w:tr w:rsidR="002C5BEA" w14:paraId="70069F5C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5FEE" w14:textId="77777777" w:rsidR="002C5BEA" w:rsidRPr="003533AF" w:rsidRDefault="002C5BE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2413" w14:textId="1DFB87F9" w:rsidR="002C5BEA" w:rsidRPr="002C5BEA" w:rsidRDefault="00950EBC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Набір голок( для швейних машин)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B4FC" w14:textId="77777777" w:rsidR="002C5BEA" w:rsidRPr="002C5BEA" w:rsidRDefault="002C5B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F758" w14:textId="77777777" w:rsidR="002C5BEA" w:rsidRPr="002C5BEA" w:rsidRDefault="002C5BEA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D5F8" w14:textId="36ACA382" w:rsidR="002C5BEA" w:rsidRPr="002C5BEA" w:rsidRDefault="002C5BEA" w:rsidP="002C5B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C5B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4D41" w14:textId="06CB3633" w:rsidR="002C5BEA" w:rsidRPr="002C5BEA" w:rsidRDefault="002C5BEA" w:rsidP="002C5BEA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C5B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  <w:r w:rsidR="00950EB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  <w:r w:rsidRPr="002C5BE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0,00</w:t>
            </w:r>
          </w:p>
        </w:tc>
      </w:tr>
      <w:tr w:rsidR="00F013A5" w14:paraId="00BA2AA2" w14:textId="77777777" w:rsidTr="00222F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F79B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A124" w14:textId="77777777" w:rsidR="00F013A5" w:rsidRPr="003533AF" w:rsidRDefault="00BE35D2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3533AF">
              <w:rPr>
                <w:rFonts w:ascii="Times New Roman" w:hAnsi="Times New Roman"/>
                <w:b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C5E2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6D8" w14:textId="77777777" w:rsidR="00F013A5" w:rsidRPr="003533AF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9AD8" w14:textId="77777777" w:rsidR="00F013A5" w:rsidRPr="003533AF" w:rsidRDefault="00F013A5" w:rsidP="002C5BE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2A29" w14:textId="08197D63" w:rsidR="00F013A5" w:rsidRPr="003533AF" w:rsidRDefault="0024527A" w:rsidP="002C5BEA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C5BE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1923,74</w:t>
            </w:r>
          </w:p>
        </w:tc>
      </w:tr>
    </w:tbl>
    <w:p w14:paraId="01024420" w14:textId="77777777" w:rsidR="00F013A5" w:rsidRDefault="00F013A5">
      <w:pPr>
        <w:pStyle w:val="a6"/>
        <w:rPr>
          <w:rFonts w:ascii="Times New Roman" w:hAnsi="Times New Roman"/>
          <w:sz w:val="24"/>
          <w:szCs w:val="24"/>
        </w:rPr>
      </w:pPr>
    </w:p>
    <w:p w14:paraId="4EFC26BD" w14:textId="77777777" w:rsidR="00F013A5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3A66FEF5" w14:textId="6FF7639B" w:rsidR="00F013A5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(1</w:t>
      </w:r>
      <w:r w:rsidR="007C68CD">
        <w:rPr>
          <w:rFonts w:ascii="Times New Roman" w:hAnsi="Times New Roman"/>
          <w:sz w:val="24"/>
          <w:szCs w:val="24"/>
          <w:lang w:val="uk-UA"/>
        </w:rPr>
        <w:t>21719</w:t>
      </w:r>
      <w:r>
        <w:rPr>
          <w:rFonts w:ascii="Times New Roman" w:hAnsi="Times New Roman"/>
          <w:sz w:val="24"/>
          <w:szCs w:val="24"/>
          <w:lang w:val="uk-UA"/>
        </w:rPr>
        <w:t>+</w:t>
      </w:r>
      <w:r w:rsidR="00222FEE">
        <w:rPr>
          <w:rFonts w:ascii="Times New Roman" w:hAnsi="Times New Roman"/>
          <w:sz w:val="24"/>
          <w:szCs w:val="24"/>
          <w:lang w:val="uk-UA"/>
        </w:rPr>
        <w:t>2</w:t>
      </w:r>
      <w:r w:rsidR="009C2722">
        <w:rPr>
          <w:rFonts w:ascii="Times New Roman" w:hAnsi="Times New Roman"/>
          <w:sz w:val="24"/>
          <w:szCs w:val="24"/>
          <w:lang w:val="uk-UA"/>
        </w:rPr>
        <w:t>1923,74</w:t>
      </w:r>
      <w:r>
        <w:rPr>
          <w:rFonts w:ascii="Times New Roman" w:hAnsi="Times New Roman"/>
          <w:sz w:val="24"/>
          <w:szCs w:val="24"/>
          <w:lang w:val="uk-UA"/>
        </w:rPr>
        <w:t>) = 1</w:t>
      </w:r>
      <w:r w:rsidR="009C2722">
        <w:rPr>
          <w:rFonts w:ascii="Times New Roman" w:hAnsi="Times New Roman"/>
          <w:sz w:val="24"/>
          <w:szCs w:val="24"/>
          <w:lang w:val="uk-UA"/>
        </w:rPr>
        <w:t>43642,74</w:t>
      </w:r>
      <w:r>
        <w:rPr>
          <w:rFonts w:ascii="Times New Roman" w:hAnsi="Times New Roman"/>
          <w:sz w:val="24"/>
          <w:szCs w:val="24"/>
          <w:lang w:val="uk-UA"/>
        </w:rPr>
        <w:t xml:space="preserve"> : 2</w:t>
      </w:r>
      <w:r w:rsidR="00381D68">
        <w:rPr>
          <w:rFonts w:ascii="Times New Roman" w:hAnsi="Times New Roman"/>
          <w:sz w:val="24"/>
          <w:szCs w:val="24"/>
          <w:lang w:val="uk-UA"/>
        </w:rPr>
        <w:t>6</w:t>
      </w:r>
      <w:r w:rsidR="009C2722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: 8 = </w:t>
      </w:r>
      <w:r w:rsidR="00222FEE">
        <w:rPr>
          <w:rFonts w:ascii="Times New Roman" w:hAnsi="Times New Roman"/>
          <w:sz w:val="24"/>
          <w:szCs w:val="24"/>
          <w:lang w:val="uk-UA"/>
        </w:rPr>
        <w:t>6</w:t>
      </w:r>
      <w:r w:rsidR="009C2722">
        <w:rPr>
          <w:rFonts w:ascii="Times New Roman" w:hAnsi="Times New Roman"/>
          <w:sz w:val="24"/>
          <w:szCs w:val="24"/>
          <w:lang w:val="uk-UA"/>
        </w:rPr>
        <w:t>8,79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1C4FC384" w14:textId="77777777" w:rsidR="00F013A5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3B0C4F82" w14:textId="2D90E0B2" w:rsidR="00F013A5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9C2722">
        <w:rPr>
          <w:rFonts w:ascii="Times New Roman" w:hAnsi="Times New Roman"/>
          <w:sz w:val="24"/>
          <w:szCs w:val="24"/>
          <w:lang w:val="uk-UA"/>
        </w:rPr>
        <w:t>21719</w:t>
      </w:r>
      <w:r>
        <w:rPr>
          <w:rFonts w:ascii="Times New Roman" w:hAnsi="Times New Roman"/>
          <w:sz w:val="24"/>
          <w:szCs w:val="24"/>
          <w:lang w:val="uk-UA"/>
        </w:rPr>
        <w:t xml:space="preserve"> : 2</w:t>
      </w:r>
      <w:r w:rsidR="00381D68">
        <w:rPr>
          <w:rFonts w:ascii="Times New Roman" w:hAnsi="Times New Roman"/>
          <w:sz w:val="24"/>
          <w:szCs w:val="24"/>
          <w:lang w:val="uk-UA"/>
        </w:rPr>
        <w:t>6</w:t>
      </w:r>
      <w:r w:rsidR="009C2722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: 8 х 0,15 = </w:t>
      </w:r>
      <w:r w:rsidR="00A86B43">
        <w:rPr>
          <w:rFonts w:ascii="Times New Roman" w:hAnsi="Times New Roman"/>
          <w:sz w:val="24"/>
          <w:szCs w:val="24"/>
          <w:lang w:val="uk-UA"/>
        </w:rPr>
        <w:t>8,</w:t>
      </w:r>
      <w:r w:rsidR="009C2722">
        <w:rPr>
          <w:rFonts w:ascii="Times New Roman" w:hAnsi="Times New Roman"/>
          <w:sz w:val="24"/>
          <w:szCs w:val="24"/>
          <w:lang w:val="uk-UA"/>
        </w:rPr>
        <w:t>74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6252FCAD" w14:textId="77777777" w:rsidR="00F013A5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Вартість надання соціальної послуги протягом однієї людино-години:</w:t>
      </w:r>
    </w:p>
    <w:p w14:paraId="24B45982" w14:textId="595EBB24" w:rsidR="00F013A5" w:rsidRDefault="00222FE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9C2722">
        <w:rPr>
          <w:rFonts w:ascii="Times New Roman" w:hAnsi="Times New Roman"/>
          <w:sz w:val="24"/>
          <w:szCs w:val="24"/>
          <w:lang w:val="uk-UA"/>
        </w:rPr>
        <w:t>8,79</w:t>
      </w:r>
      <w:r w:rsidR="00BE35D2">
        <w:rPr>
          <w:rFonts w:ascii="Times New Roman" w:hAnsi="Times New Roman"/>
          <w:sz w:val="24"/>
          <w:szCs w:val="24"/>
          <w:lang w:val="uk-UA"/>
        </w:rPr>
        <w:t xml:space="preserve"> + </w:t>
      </w:r>
      <w:r w:rsidR="009C2722">
        <w:rPr>
          <w:rFonts w:ascii="Times New Roman" w:hAnsi="Times New Roman"/>
          <w:sz w:val="24"/>
          <w:szCs w:val="24"/>
          <w:lang w:val="uk-UA"/>
        </w:rPr>
        <w:t>8,74</w:t>
      </w:r>
      <w:r w:rsidR="00BE35D2">
        <w:rPr>
          <w:rFonts w:ascii="Times New Roman" w:hAnsi="Times New Roman"/>
          <w:sz w:val="24"/>
          <w:szCs w:val="24"/>
          <w:lang w:val="uk-UA"/>
        </w:rPr>
        <w:t xml:space="preserve"> =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9C2722">
        <w:rPr>
          <w:rFonts w:ascii="Times New Roman" w:hAnsi="Times New Roman"/>
          <w:sz w:val="24"/>
          <w:szCs w:val="24"/>
          <w:lang w:val="uk-UA"/>
        </w:rPr>
        <w:t>7,53</w:t>
      </w:r>
      <w:r w:rsidR="00BE35D2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35DA8FD7" w14:textId="7E3A97CD" w:rsidR="00F013A5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Загальна вартість послуги: </w:t>
      </w:r>
      <w:r w:rsidR="00222FEE">
        <w:rPr>
          <w:rFonts w:ascii="Times New Roman" w:hAnsi="Times New Roman"/>
          <w:sz w:val="24"/>
          <w:szCs w:val="24"/>
          <w:lang w:val="uk-UA"/>
        </w:rPr>
        <w:t>7</w:t>
      </w:r>
      <w:r w:rsidR="00FD7432">
        <w:rPr>
          <w:rFonts w:ascii="Times New Roman" w:hAnsi="Times New Roman"/>
          <w:sz w:val="24"/>
          <w:szCs w:val="24"/>
          <w:lang w:val="uk-UA"/>
        </w:rPr>
        <w:t>7,53</w:t>
      </w:r>
      <w:r>
        <w:rPr>
          <w:rFonts w:ascii="Times New Roman" w:hAnsi="Times New Roman"/>
          <w:sz w:val="24"/>
          <w:szCs w:val="24"/>
          <w:lang w:val="uk-UA"/>
        </w:rPr>
        <w:t xml:space="preserve"> х 1год. = </w:t>
      </w:r>
      <w:r w:rsidR="00222FEE">
        <w:rPr>
          <w:rFonts w:ascii="Times New Roman" w:hAnsi="Times New Roman"/>
          <w:sz w:val="24"/>
          <w:szCs w:val="24"/>
          <w:lang w:val="uk-UA"/>
        </w:rPr>
        <w:t>7</w:t>
      </w:r>
      <w:r w:rsidR="00FD7432">
        <w:rPr>
          <w:rFonts w:ascii="Times New Roman" w:hAnsi="Times New Roman"/>
          <w:sz w:val="24"/>
          <w:szCs w:val="24"/>
          <w:lang w:val="uk-UA"/>
        </w:rPr>
        <w:t>7,53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74B33BBF" w14:textId="06F8D420" w:rsidR="00222FEE" w:rsidRDefault="00BE35D2" w:rsidP="000E3B98">
      <w:pPr>
        <w:pStyle w:val="a6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Диференційована вартість послуги на 1 годину (60 хв.): </w:t>
      </w:r>
      <w:r w:rsidR="00222FEE">
        <w:rPr>
          <w:rFonts w:ascii="Times New Roman" w:hAnsi="Times New Roman"/>
          <w:sz w:val="24"/>
          <w:szCs w:val="24"/>
          <w:lang w:val="uk-UA"/>
        </w:rPr>
        <w:t>7</w:t>
      </w:r>
      <w:r w:rsidR="00FD7432">
        <w:rPr>
          <w:rFonts w:ascii="Times New Roman" w:hAnsi="Times New Roman"/>
          <w:sz w:val="24"/>
          <w:szCs w:val="24"/>
          <w:lang w:val="uk-UA"/>
        </w:rPr>
        <w:t>7,53</w:t>
      </w:r>
      <w:r>
        <w:rPr>
          <w:rFonts w:ascii="Times New Roman" w:hAnsi="Times New Roman"/>
          <w:sz w:val="24"/>
          <w:szCs w:val="24"/>
          <w:lang w:val="uk-UA"/>
        </w:rPr>
        <w:t xml:space="preserve"> х 75% = 5</w:t>
      </w:r>
      <w:r w:rsidR="00FD7432">
        <w:rPr>
          <w:rFonts w:ascii="Times New Roman" w:hAnsi="Times New Roman"/>
          <w:sz w:val="24"/>
          <w:szCs w:val="24"/>
          <w:lang w:val="uk-UA"/>
        </w:rPr>
        <w:t>8,15</w:t>
      </w:r>
      <w:r>
        <w:rPr>
          <w:rFonts w:ascii="Times New Roman" w:hAnsi="Times New Roman"/>
          <w:sz w:val="24"/>
          <w:szCs w:val="24"/>
          <w:lang w:val="uk-UA"/>
        </w:rPr>
        <w:t xml:space="preserve"> грн.</w:t>
      </w:r>
      <w:r>
        <w:rPr>
          <w:rFonts w:ascii="Times New Roman" w:hAnsi="Times New Roman"/>
          <w:b/>
          <w:lang w:val="uk-UA"/>
        </w:rPr>
        <w:t xml:space="preserve">         </w:t>
      </w:r>
    </w:p>
    <w:p w14:paraId="1C250B0F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54260BA0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5298D669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4C665974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0D8292C8" w14:textId="508451A4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Головний бухгалтер                                    </w:t>
      </w:r>
      <w:r w:rsidR="00D21D07">
        <w:rPr>
          <w:rFonts w:ascii="Times New Roman" w:hAnsi="Times New Roman"/>
          <w:b/>
          <w:lang w:val="uk-UA"/>
        </w:rPr>
        <w:t>Людмила МАРЧЕНКО</w:t>
      </w:r>
    </w:p>
    <w:p w14:paraId="6545BBC0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3F409E53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2D06AD5F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7435D978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50E4C721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73B8249C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7A617CE3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0901195D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0A36B2DF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6F78BD52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0603E85B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5EF59E62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0FC9FFB4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536357A8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2526BBDF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5A022CCE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207DD007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15A25352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0F631BCD" w14:textId="77777777" w:rsidR="00222FEE" w:rsidRDefault="00222FEE" w:rsidP="000E3B98">
      <w:pPr>
        <w:pStyle w:val="a6"/>
        <w:rPr>
          <w:rFonts w:ascii="Times New Roman" w:hAnsi="Times New Roman"/>
          <w:b/>
          <w:lang w:val="uk-UA"/>
        </w:rPr>
      </w:pPr>
    </w:p>
    <w:p w14:paraId="64FF8A6D" w14:textId="5118A36D" w:rsidR="00F013A5" w:rsidRPr="000E3B98" w:rsidRDefault="00BE35D2" w:rsidP="000E3B98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 xml:space="preserve">                                               </w:t>
      </w:r>
    </w:p>
    <w:p w14:paraId="3A6E74FE" w14:textId="0D126044" w:rsidR="00F013A5" w:rsidRDefault="00BE35D2">
      <w:pPr>
        <w:tabs>
          <w:tab w:val="left" w:pos="5430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                    </w:t>
      </w:r>
    </w:p>
    <w:p w14:paraId="3A8AF9F5" w14:textId="77777777" w:rsidR="00F013A5" w:rsidRPr="00150550" w:rsidRDefault="00BE35D2">
      <w:pPr>
        <w:pStyle w:val="20"/>
        <w:tabs>
          <w:tab w:val="left" w:pos="1380"/>
          <w:tab w:val="center" w:pos="4960"/>
        </w:tabs>
        <w:rPr>
          <w:color w:val="000000"/>
          <w:sz w:val="28"/>
          <w:szCs w:val="18"/>
        </w:rPr>
      </w:pPr>
      <w:r w:rsidRPr="00150550">
        <w:rPr>
          <w:color w:val="000000"/>
          <w:sz w:val="28"/>
          <w:szCs w:val="18"/>
        </w:rPr>
        <w:t>Перелік платних  соціальних послуг та  з установленням</w:t>
      </w:r>
    </w:p>
    <w:p w14:paraId="00A40300" w14:textId="77777777" w:rsidR="00F013A5" w:rsidRPr="00150550" w:rsidRDefault="00BE35D2">
      <w:pPr>
        <w:pStyle w:val="20"/>
        <w:tabs>
          <w:tab w:val="left" w:pos="1380"/>
          <w:tab w:val="center" w:pos="4960"/>
        </w:tabs>
        <w:rPr>
          <w:color w:val="000000"/>
          <w:sz w:val="28"/>
          <w:szCs w:val="18"/>
        </w:rPr>
      </w:pPr>
      <w:r w:rsidRPr="00150550">
        <w:rPr>
          <w:color w:val="000000"/>
          <w:sz w:val="28"/>
          <w:szCs w:val="18"/>
        </w:rPr>
        <w:t>диференційованої плати  на пошиття та ремонт одягу,</w:t>
      </w:r>
    </w:p>
    <w:p w14:paraId="2F13C60E" w14:textId="288AFB99" w:rsidR="00F013A5" w:rsidRPr="00150550" w:rsidRDefault="00BE35D2">
      <w:pPr>
        <w:pStyle w:val="20"/>
        <w:tabs>
          <w:tab w:val="left" w:pos="1380"/>
          <w:tab w:val="center" w:pos="4960"/>
        </w:tabs>
        <w:rPr>
          <w:color w:val="000000"/>
          <w:sz w:val="28"/>
          <w:szCs w:val="18"/>
        </w:rPr>
      </w:pPr>
      <w:r w:rsidRPr="00150550">
        <w:rPr>
          <w:color w:val="000000"/>
          <w:sz w:val="28"/>
          <w:szCs w:val="18"/>
        </w:rPr>
        <w:t>що надаються відділення</w:t>
      </w:r>
      <w:r w:rsidR="0058742F">
        <w:rPr>
          <w:color w:val="000000"/>
          <w:sz w:val="28"/>
          <w:szCs w:val="18"/>
        </w:rPr>
        <w:t>м</w:t>
      </w:r>
      <w:r w:rsidRPr="00150550">
        <w:rPr>
          <w:color w:val="000000"/>
          <w:sz w:val="28"/>
          <w:szCs w:val="18"/>
        </w:rPr>
        <w:t xml:space="preserve"> організації надання адресної натуральної</w:t>
      </w:r>
    </w:p>
    <w:p w14:paraId="24A1E3A0" w14:textId="77777777" w:rsidR="00F013A5" w:rsidRPr="00150550" w:rsidRDefault="00BE35D2">
      <w:pPr>
        <w:pStyle w:val="20"/>
        <w:tabs>
          <w:tab w:val="left" w:pos="1380"/>
          <w:tab w:val="center" w:pos="4960"/>
        </w:tabs>
        <w:rPr>
          <w:rFonts w:eastAsia="SimSun"/>
          <w:bCs w:val="0"/>
          <w:color w:val="000000"/>
          <w:kern w:val="3"/>
          <w:sz w:val="28"/>
          <w:szCs w:val="18"/>
          <w:lang w:eastAsia="zh-CN" w:bidi="hi-IN"/>
        </w:rPr>
      </w:pPr>
      <w:r w:rsidRPr="00150550">
        <w:rPr>
          <w:color w:val="000000"/>
          <w:sz w:val="28"/>
          <w:szCs w:val="18"/>
        </w:rPr>
        <w:t>та грошової допомоги, норми часу на  їх виконання  та вартість послуги</w:t>
      </w:r>
    </w:p>
    <w:p w14:paraId="71A63C9D" w14:textId="77777777" w:rsidR="00F013A5" w:rsidRPr="00150550" w:rsidRDefault="00F013A5">
      <w:pPr>
        <w:jc w:val="center"/>
        <w:rPr>
          <w:rFonts w:ascii="Times New Roman" w:hAnsi="Times New Roman" w:cs="Times New Roman"/>
          <w:color w:val="000000"/>
          <w:sz w:val="20"/>
          <w:szCs w:val="18"/>
          <w:lang w:val="uk-UA"/>
        </w:rPr>
      </w:pPr>
    </w:p>
    <w:tbl>
      <w:tblPr>
        <w:tblW w:w="861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1888"/>
        <w:gridCol w:w="1560"/>
        <w:gridCol w:w="1079"/>
        <w:gridCol w:w="1092"/>
        <w:gridCol w:w="2172"/>
      </w:tblGrid>
      <w:tr w:rsidR="003533AF" w:rsidRPr="00150550" w14:paraId="2EE36B95" w14:textId="77777777" w:rsidTr="00B53702">
        <w:trPr>
          <w:trHeight w:val="813"/>
        </w:trPr>
        <w:tc>
          <w:tcPr>
            <w:tcW w:w="828" w:type="dxa"/>
            <w:shd w:val="clear" w:color="auto" w:fill="auto"/>
          </w:tcPr>
          <w:p w14:paraId="1170402C" w14:textId="77777777" w:rsidR="00F013A5" w:rsidRPr="00150550" w:rsidRDefault="00F013A5">
            <w:pPr>
              <w:rPr>
                <w:rFonts w:ascii="Times New Roman" w:hAnsi="Times New Roman" w:cs="Times New Roman"/>
                <w:color w:val="000000"/>
                <w:sz w:val="20"/>
                <w:szCs w:val="18"/>
                <w:lang w:val="uk-UA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A8DDC" w14:textId="77777777" w:rsidR="00F013A5" w:rsidRPr="00F54BAC" w:rsidRDefault="00BE35D2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Пошиття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та ремонт 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одягу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0FB67" w14:textId="77777777" w:rsidR="00F013A5" w:rsidRPr="00F54BAC" w:rsidRDefault="00BE35D2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Одиниця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вимірювання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96707" w14:textId="77777777" w:rsidR="00F013A5" w:rsidRPr="00F54BAC" w:rsidRDefault="00BE35D2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Витрати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часу на 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надання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послуги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(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хв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.)              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22B64" w14:textId="77777777" w:rsidR="00F013A5" w:rsidRPr="00F54BAC" w:rsidRDefault="00BE35D2">
            <w:pPr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Вартість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послуги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100%</w:t>
            </w:r>
            <w:r w:rsidRPr="00F54BAC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(грн.)</w:t>
            </w:r>
          </w:p>
          <w:p w14:paraId="20378FD8" w14:textId="77777777" w:rsidR="00F013A5" w:rsidRPr="00F54BAC" w:rsidRDefault="00F013A5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961655" w14:textId="77777777" w:rsidR="00F013A5" w:rsidRPr="00F54BAC" w:rsidRDefault="00BE35D2">
            <w:pPr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Вартість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bCs/>
                <w:color w:val="000000"/>
              </w:rPr>
              <w:t>послуги</w:t>
            </w:r>
            <w:proofErr w:type="spellEnd"/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F54BAC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з диференційованою платою </w:t>
            </w:r>
            <w:r w:rsidRPr="00F54BAC">
              <w:rPr>
                <w:rFonts w:ascii="Times New Roman" w:hAnsi="Times New Roman" w:cs="Times New Roman"/>
                <w:bCs/>
                <w:color w:val="000000"/>
              </w:rPr>
              <w:t xml:space="preserve">75% </w:t>
            </w:r>
            <w:r w:rsidRPr="00F54BAC">
              <w:rPr>
                <w:rFonts w:ascii="Times New Roman" w:hAnsi="Times New Roman" w:cs="Times New Roman"/>
                <w:bCs/>
                <w:color w:val="000000"/>
                <w:lang w:val="uk-UA"/>
              </w:rPr>
              <w:t>(грн.)</w:t>
            </w:r>
          </w:p>
        </w:tc>
      </w:tr>
      <w:tr w:rsidR="00FC2708" w:rsidRPr="00150550" w14:paraId="3B97135E" w14:textId="77777777" w:rsidTr="00150550">
        <w:tc>
          <w:tcPr>
            <w:tcW w:w="8619" w:type="dxa"/>
            <w:gridSpan w:val="6"/>
            <w:shd w:val="clear" w:color="auto" w:fill="auto"/>
          </w:tcPr>
          <w:p w14:paraId="65A30F83" w14:textId="77777777" w:rsidR="00F013A5" w:rsidRPr="00F54BAC" w:rsidRDefault="00BE35D2" w:rsidP="003533AF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Пошиття</w:t>
            </w:r>
            <w:proofErr w:type="spellEnd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одягу</w:t>
            </w:r>
            <w:proofErr w:type="spellEnd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(разом </w:t>
            </w:r>
            <w:proofErr w:type="spellStart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із</w:t>
            </w:r>
            <w:proofErr w:type="spellEnd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розкроюванням</w:t>
            </w:r>
            <w:proofErr w:type="spellEnd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приміркою</w:t>
            </w:r>
            <w:proofErr w:type="spellEnd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тощо</w:t>
            </w:r>
            <w:proofErr w:type="spellEnd"/>
            <w:r w:rsidRPr="00F54B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 w:rsidR="003533AF" w:rsidRPr="00150550" w14:paraId="24A86B9D" w14:textId="77777777" w:rsidTr="00B53702">
        <w:tc>
          <w:tcPr>
            <w:tcW w:w="828" w:type="dxa"/>
            <w:shd w:val="clear" w:color="auto" w:fill="auto"/>
          </w:tcPr>
          <w:p w14:paraId="2DCEE3E0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1.</w:t>
            </w:r>
          </w:p>
        </w:tc>
        <w:tc>
          <w:tcPr>
            <w:tcW w:w="1888" w:type="dxa"/>
            <w:shd w:val="clear" w:color="auto" w:fill="auto"/>
          </w:tcPr>
          <w:p w14:paraId="7508E356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Спідниця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класична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10647B6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8F9F97F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170</w:t>
            </w:r>
          </w:p>
        </w:tc>
        <w:tc>
          <w:tcPr>
            <w:tcW w:w="1092" w:type="dxa"/>
            <w:shd w:val="clear" w:color="auto" w:fill="auto"/>
          </w:tcPr>
          <w:p w14:paraId="48E531A9" w14:textId="73D56556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0,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06E6" w14:textId="79583DB4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65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59094F5C" w14:textId="77777777" w:rsidTr="00B53702">
        <w:tc>
          <w:tcPr>
            <w:tcW w:w="828" w:type="dxa"/>
            <w:shd w:val="clear" w:color="auto" w:fill="auto"/>
          </w:tcPr>
          <w:p w14:paraId="6C353981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2.</w:t>
            </w:r>
          </w:p>
        </w:tc>
        <w:tc>
          <w:tcPr>
            <w:tcW w:w="1888" w:type="dxa"/>
            <w:shd w:val="clear" w:color="auto" w:fill="auto"/>
          </w:tcPr>
          <w:p w14:paraId="50EBF10A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Сукня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068AEB1F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A6AB99D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250</w:t>
            </w:r>
          </w:p>
        </w:tc>
        <w:tc>
          <w:tcPr>
            <w:tcW w:w="1092" w:type="dxa"/>
            <w:shd w:val="clear" w:color="auto" w:fill="auto"/>
          </w:tcPr>
          <w:p w14:paraId="0B5F7C1A" w14:textId="574043C2" w:rsidR="00F013A5" w:rsidRPr="00F54BAC" w:rsidRDefault="00F77C78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B088" w14:textId="6CE42FC6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42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060CBF83" w14:textId="77777777" w:rsidTr="00B53702">
        <w:tc>
          <w:tcPr>
            <w:tcW w:w="828" w:type="dxa"/>
            <w:shd w:val="clear" w:color="auto" w:fill="auto"/>
          </w:tcPr>
          <w:p w14:paraId="55366339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3.</w:t>
            </w:r>
          </w:p>
        </w:tc>
        <w:tc>
          <w:tcPr>
            <w:tcW w:w="1888" w:type="dxa"/>
            <w:shd w:val="clear" w:color="auto" w:fill="auto"/>
          </w:tcPr>
          <w:p w14:paraId="228963A4" w14:textId="76E2EFC0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Блуза </w:t>
            </w:r>
          </w:p>
        </w:tc>
        <w:tc>
          <w:tcPr>
            <w:tcW w:w="1560" w:type="dxa"/>
            <w:shd w:val="clear" w:color="auto" w:fill="auto"/>
          </w:tcPr>
          <w:p w14:paraId="0BC04D91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B6C75FC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240</w:t>
            </w:r>
          </w:p>
        </w:tc>
        <w:tc>
          <w:tcPr>
            <w:tcW w:w="1092" w:type="dxa"/>
            <w:shd w:val="clear" w:color="auto" w:fill="auto"/>
          </w:tcPr>
          <w:p w14:paraId="3AF73B3C" w14:textId="6F76C04C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3BD9" w14:textId="08A30CBC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33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473485FE" w14:textId="77777777" w:rsidTr="00B53702">
        <w:tc>
          <w:tcPr>
            <w:tcW w:w="828" w:type="dxa"/>
            <w:shd w:val="clear" w:color="auto" w:fill="auto"/>
          </w:tcPr>
          <w:p w14:paraId="321BC99A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888" w:type="dxa"/>
            <w:shd w:val="clear" w:color="auto" w:fill="auto"/>
          </w:tcPr>
          <w:p w14:paraId="6F11D795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Сорочка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нічна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1A8869A4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E496B73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130</w:t>
            </w:r>
          </w:p>
        </w:tc>
        <w:tc>
          <w:tcPr>
            <w:tcW w:w="1092" w:type="dxa"/>
            <w:shd w:val="clear" w:color="auto" w:fill="auto"/>
          </w:tcPr>
          <w:p w14:paraId="61AC27CA" w14:textId="241B0255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6AE4" w14:textId="01E03426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7F0D3A53" w14:textId="77777777" w:rsidTr="00B53702">
        <w:tc>
          <w:tcPr>
            <w:tcW w:w="828" w:type="dxa"/>
            <w:shd w:val="clear" w:color="auto" w:fill="auto"/>
          </w:tcPr>
          <w:p w14:paraId="450540F5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5.</w:t>
            </w:r>
          </w:p>
        </w:tc>
        <w:tc>
          <w:tcPr>
            <w:tcW w:w="1888" w:type="dxa"/>
            <w:shd w:val="clear" w:color="auto" w:fill="auto"/>
          </w:tcPr>
          <w:p w14:paraId="7599CF1E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Жилетка </w:t>
            </w:r>
          </w:p>
        </w:tc>
        <w:tc>
          <w:tcPr>
            <w:tcW w:w="1560" w:type="dxa"/>
            <w:shd w:val="clear" w:color="auto" w:fill="auto"/>
          </w:tcPr>
          <w:p w14:paraId="28ABA31E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B9D7B0E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240</w:t>
            </w:r>
          </w:p>
        </w:tc>
        <w:tc>
          <w:tcPr>
            <w:tcW w:w="1092" w:type="dxa"/>
            <w:shd w:val="clear" w:color="auto" w:fill="auto"/>
          </w:tcPr>
          <w:p w14:paraId="4386BB07" w14:textId="48F8B1D3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1C773" w14:textId="2E72EFA2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33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77F5F390" w14:textId="77777777" w:rsidTr="00B53702">
        <w:tc>
          <w:tcPr>
            <w:tcW w:w="828" w:type="dxa"/>
            <w:shd w:val="clear" w:color="auto" w:fill="auto"/>
          </w:tcPr>
          <w:p w14:paraId="39838128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6.</w:t>
            </w:r>
          </w:p>
        </w:tc>
        <w:tc>
          <w:tcPr>
            <w:tcW w:w="1888" w:type="dxa"/>
            <w:shd w:val="clear" w:color="auto" w:fill="auto"/>
          </w:tcPr>
          <w:p w14:paraId="04FEB0E1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4BAC">
              <w:rPr>
                <w:rFonts w:ascii="Times New Roman" w:hAnsi="Times New Roman" w:cs="Times New Roman"/>
                <w:color w:val="000000"/>
              </w:rPr>
              <w:t>Фартух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 з</w:t>
            </w:r>
            <w:proofErr w:type="gramEnd"/>
            <w:r w:rsidRPr="00F54BAC">
              <w:rPr>
                <w:rFonts w:ascii="Times New Roman" w:hAnsi="Times New Roman" w:cs="Times New Roman"/>
                <w:color w:val="000000"/>
              </w:rPr>
              <w:t xml:space="preserve"> нагрудником</w:t>
            </w:r>
          </w:p>
        </w:tc>
        <w:tc>
          <w:tcPr>
            <w:tcW w:w="1560" w:type="dxa"/>
            <w:shd w:val="clear" w:color="auto" w:fill="auto"/>
          </w:tcPr>
          <w:p w14:paraId="39D456F2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2184607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14:paraId="1843324B" w14:textId="1E343D8D" w:rsidR="00F013A5" w:rsidRPr="00F54BAC" w:rsidRDefault="00F77C78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201D" w14:textId="4B99B84A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498C8F1F" w14:textId="77777777" w:rsidTr="00B53702">
        <w:tc>
          <w:tcPr>
            <w:tcW w:w="828" w:type="dxa"/>
            <w:shd w:val="clear" w:color="auto" w:fill="auto"/>
          </w:tcPr>
          <w:p w14:paraId="318DE542" w14:textId="77777777" w:rsidR="00F013A5" w:rsidRPr="00150550" w:rsidRDefault="00BE35D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7.</w:t>
            </w:r>
          </w:p>
        </w:tc>
        <w:tc>
          <w:tcPr>
            <w:tcW w:w="1888" w:type="dxa"/>
            <w:shd w:val="clear" w:color="auto" w:fill="auto"/>
          </w:tcPr>
          <w:p w14:paraId="2BA0D7E4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Простирадло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487012C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5A44C96D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70</w:t>
            </w:r>
          </w:p>
        </w:tc>
        <w:tc>
          <w:tcPr>
            <w:tcW w:w="1092" w:type="dxa"/>
            <w:shd w:val="clear" w:color="auto" w:fill="auto"/>
          </w:tcPr>
          <w:p w14:paraId="1BF04FA3" w14:textId="3B2F3815" w:rsidR="00F013A5" w:rsidRPr="00F54BAC" w:rsidRDefault="00CF1DC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90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EF69" w14:textId="68763354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4F055FF0" w14:textId="77777777" w:rsidTr="00B53702">
        <w:tc>
          <w:tcPr>
            <w:tcW w:w="828" w:type="dxa"/>
            <w:shd w:val="clear" w:color="auto" w:fill="auto"/>
          </w:tcPr>
          <w:p w14:paraId="305B7B65" w14:textId="77777777" w:rsidR="00F013A5" w:rsidRPr="00150550" w:rsidRDefault="00F013A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</w:tcPr>
          <w:p w14:paraId="40999115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Підодіяльник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1,5 м</w:t>
            </w:r>
          </w:p>
        </w:tc>
        <w:tc>
          <w:tcPr>
            <w:tcW w:w="1560" w:type="dxa"/>
            <w:shd w:val="clear" w:color="auto" w:fill="auto"/>
          </w:tcPr>
          <w:p w14:paraId="5E5F9FBB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57F9F41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105</w:t>
            </w:r>
          </w:p>
        </w:tc>
        <w:tc>
          <w:tcPr>
            <w:tcW w:w="1092" w:type="dxa"/>
            <w:shd w:val="clear" w:color="auto" w:fill="auto"/>
          </w:tcPr>
          <w:p w14:paraId="5C0D3DAE" w14:textId="13CB5D6D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CF1DC2"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177A" w14:textId="601D861B" w:rsidR="00F013A5" w:rsidRPr="00F54BAC" w:rsidRDefault="00CF1DC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102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2543E50A" w14:textId="77777777" w:rsidTr="00B53702">
        <w:tc>
          <w:tcPr>
            <w:tcW w:w="828" w:type="dxa"/>
            <w:shd w:val="clear" w:color="auto" w:fill="auto"/>
          </w:tcPr>
          <w:p w14:paraId="1C3E5202" w14:textId="77777777" w:rsidR="00F013A5" w:rsidRPr="00150550" w:rsidRDefault="00F013A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</w:tcPr>
          <w:p w14:paraId="1DDCDCB6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>Наволочки</w:t>
            </w:r>
          </w:p>
        </w:tc>
        <w:tc>
          <w:tcPr>
            <w:tcW w:w="1560" w:type="dxa"/>
            <w:shd w:val="clear" w:color="auto" w:fill="auto"/>
          </w:tcPr>
          <w:p w14:paraId="3D0BFE9F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033DEB3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45</w:t>
            </w:r>
          </w:p>
        </w:tc>
        <w:tc>
          <w:tcPr>
            <w:tcW w:w="1092" w:type="dxa"/>
            <w:shd w:val="clear" w:color="auto" w:fill="auto"/>
          </w:tcPr>
          <w:p w14:paraId="30F330B3" w14:textId="114CD80A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554F22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1B4A" w14:textId="33E7F300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554F22">
              <w:rPr>
                <w:rFonts w:ascii="Times New Roman" w:hAnsi="Times New Roman" w:cs="Times New Roman"/>
                <w:color w:val="000000"/>
                <w:lang w:val="uk-UA"/>
              </w:rPr>
              <w:t>3,5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0</w:t>
            </w:r>
          </w:p>
        </w:tc>
      </w:tr>
      <w:tr w:rsidR="003533AF" w:rsidRPr="00150550" w14:paraId="4DBC2271" w14:textId="77777777" w:rsidTr="00B53702">
        <w:tc>
          <w:tcPr>
            <w:tcW w:w="828" w:type="dxa"/>
            <w:shd w:val="clear" w:color="auto" w:fill="auto"/>
          </w:tcPr>
          <w:p w14:paraId="38B66D8D" w14:textId="77777777" w:rsidR="00F013A5" w:rsidRPr="00150550" w:rsidRDefault="00F013A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</w:tcPr>
          <w:p w14:paraId="4995878C" w14:textId="10C41B92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>1м.</w:t>
            </w:r>
            <w:r w:rsidR="0011557E" w:rsidRPr="00F54BA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F54BAC">
              <w:rPr>
                <w:rFonts w:ascii="Times New Roman" w:hAnsi="Times New Roman" w:cs="Times New Roman"/>
                <w:color w:val="000000"/>
              </w:rPr>
              <w:t>строчки</w:t>
            </w:r>
          </w:p>
        </w:tc>
        <w:tc>
          <w:tcPr>
            <w:tcW w:w="1560" w:type="dxa"/>
            <w:shd w:val="clear" w:color="auto" w:fill="auto"/>
          </w:tcPr>
          <w:p w14:paraId="087DF116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29689B2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</w:p>
        </w:tc>
        <w:tc>
          <w:tcPr>
            <w:tcW w:w="1092" w:type="dxa"/>
            <w:shd w:val="clear" w:color="auto" w:fill="auto"/>
          </w:tcPr>
          <w:p w14:paraId="442D4E0D" w14:textId="35F1A649" w:rsidR="00F013A5" w:rsidRPr="00F54BAC" w:rsidRDefault="00BE35D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2124" w14:textId="56F524BC" w:rsidR="00F013A5" w:rsidRPr="00F54BAC" w:rsidRDefault="00F77C78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26D36B1B" w14:textId="77777777" w:rsidTr="00B53702">
        <w:tc>
          <w:tcPr>
            <w:tcW w:w="828" w:type="dxa"/>
            <w:shd w:val="clear" w:color="auto" w:fill="auto"/>
          </w:tcPr>
          <w:p w14:paraId="45822404" w14:textId="77777777" w:rsidR="00F013A5" w:rsidRPr="00150550" w:rsidRDefault="00F013A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</w:tcPr>
          <w:p w14:paraId="2CAC7490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Халат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байковий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>, (х/б)</w:t>
            </w:r>
          </w:p>
        </w:tc>
        <w:tc>
          <w:tcPr>
            <w:tcW w:w="1560" w:type="dxa"/>
            <w:shd w:val="clear" w:color="auto" w:fill="auto"/>
          </w:tcPr>
          <w:p w14:paraId="6F007A3F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Один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захід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05EBD19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235</w:t>
            </w:r>
          </w:p>
        </w:tc>
        <w:tc>
          <w:tcPr>
            <w:tcW w:w="1092" w:type="dxa"/>
            <w:shd w:val="clear" w:color="auto" w:fill="auto"/>
          </w:tcPr>
          <w:p w14:paraId="4D892573" w14:textId="51F0F418" w:rsidR="00F013A5" w:rsidRPr="00F54BAC" w:rsidRDefault="00554F2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30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7D8E" w14:textId="279A7AC7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F77C78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  <w:r w:rsidR="00554F22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FC2708" w:rsidRPr="00150550" w14:paraId="5878CF28" w14:textId="77777777" w:rsidTr="00150550">
        <w:trPr>
          <w:trHeight w:val="62"/>
        </w:trPr>
        <w:tc>
          <w:tcPr>
            <w:tcW w:w="86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7C0BF55" w14:textId="77777777" w:rsidR="00F013A5" w:rsidRPr="00F54BAC" w:rsidRDefault="00BE35D2" w:rsidP="003533AF">
            <w:pPr>
              <w:pStyle w:val="a7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Ремонт одягу (дрібний)</w:t>
            </w:r>
          </w:p>
        </w:tc>
      </w:tr>
      <w:tr w:rsidR="003533AF" w:rsidRPr="00150550" w14:paraId="3A24C541" w14:textId="77777777" w:rsidTr="00B53702">
        <w:tc>
          <w:tcPr>
            <w:tcW w:w="828" w:type="dxa"/>
            <w:shd w:val="clear" w:color="auto" w:fill="auto"/>
          </w:tcPr>
          <w:p w14:paraId="2DB022F9" w14:textId="77777777" w:rsidR="00F013A5" w:rsidRPr="00150550" w:rsidRDefault="00BE35D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1.</w:t>
            </w:r>
          </w:p>
        </w:tc>
        <w:tc>
          <w:tcPr>
            <w:tcW w:w="1888" w:type="dxa"/>
            <w:shd w:val="clear" w:color="auto" w:fill="auto"/>
          </w:tcPr>
          <w:p w14:paraId="593A8472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коміра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легкий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34F7E906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5B35C54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092" w:type="dxa"/>
            <w:shd w:val="clear" w:color="auto" w:fill="auto"/>
          </w:tcPr>
          <w:p w14:paraId="6CE9D17D" w14:textId="539A9CDB" w:rsidR="00F013A5" w:rsidRPr="00F54BAC" w:rsidRDefault="005809CC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937B" w14:textId="7306EECC" w:rsidR="00F013A5" w:rsidRPr="00F54BAC" w:rsidRDefault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  <w:r w:rsidR="005809C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33AF" w:rsidRPr="00150550" w14:paraId="31DED12D" w14:textId="77777777" w:rsidTr="00B53702">
        <w:tc>
          <w:tcPr>
            <w:tcW w:w="828" w:type="dxa"/>
            <w:shd w:val="clear" w:color="auto" w:fill="auto"/>
          </w:tcPr>
          <w:p w14:paraId="2FB013D9" w14:textId="77777777" w:rsidR="00F013A5" w:rsidRPr="00150550" w:rsidRDefault="00BE35D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2.</w:t>
            </w:r>
          </w:p>
        </w:tc>
        <w:tc>
          <w:tcPr>
            <w:tcW w:w="1888" w:type="dxa"/>
            <w:shd w:val="clear" w:color="auto" w:fill="auto"/>
          </w:tcPr>
          <w:p w14:paraId="10F63F61" w14:textId="173E9978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рукавів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подовжити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підкоротити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3702">
              <w:rPr>
                <w:rFonts w:ascii="Times New Roman" w:hAnsi="Times New Roman"/>
                <w:color w:val="000000"/>
                <w:sz w:val="24"/>
                <w:szCs w:val="24"/>
              </w:rPr>
              <w:t>):-</w:t>
            </w:r>
            <w:proofErr w:type="gramEnd"/>
            <w:r w:rsidR="00B537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легкий </w:t>
            </w:r>
            <w:proofErr w:type="spellStart"/>
            <w:r w:rsidR="00B53702">
              <w:rPr>
                <w:rFonts w:ascii="Times New Roman" w:hAnsi="Times New Roman"/>
                <w:color w:val="000000"/>
                <w:sz w:val="24"/>
                <w:szCs w:val="24"/>
              </w:rPr>
              <w:t>одяг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1EA3405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0DA7E1B" w14:textId="57924CAF" w:rsidR="00F013A5" w:rsidRPr="00F54BAC" w:rsidRDefault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14:paraId="7924A6ED" w14:textId="6FC5CD91" w:rsidR="00F013A5" w:rsidRPr="00F54BAC" w:rsidRDefault="005809C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5370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B921" w14:textId="5C820B50" w:rsidR="00F013A5" w:rsidRPr="00F54BAC" w:rsidRDefault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7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533AF" w:rsidRPr="00150550" w14:paraId="1A1882FA" w14:textId="77777777" w:rsidTr="00B53702">
        <w:tc>
          <w:tcPr>
            <w:tcW w:w="828" w:type="dxa"/>
            <w:shd w:val="clear" w:color="auto" w:fill="auto"/>
          </w:tcPr>
          <w:p w14:paraId="7439D828" w14:textId="102CB281" w:rsidR="00F013A5" w:rsidRPr="00150550" w:rsidRDefault="00B53702" w:rsidP="00B5370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</w:t>
            </w:r>
            <w:r w:rsidR="00BE35D2" w:rsidRPr="0015055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 w14:paraId="6A266B44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Ремонт кишень -1 шт.</w:t>
            </w:r>
          </w:p>
        </w:tc>
        <w:tc>
          <w:tcPr>
            <w:tcW w:w="1560" w:type="dxa"/>
            <w:shd w:val="clear" w:color="auto" w:fill="auto"/>
          </w:tcPr>
          <w:p w14:paraId="5EEE0FE7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DE508F3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1092" w:type="dxa"/>
            <w:shd w:val="clear" w:color="auto" w:fill="auto"/>
          </w:tcPr>
          <w:p w14:paraId="06955209" w14:textId="1C2A83EF" w:rsidR="00F013A5" w:rsidRPr="00F54BAC" w:rsidRDefault="0069372A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71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CB35" w14:textId="6FDAA2F0" w:rsidR="00F013A5" w:rsidRPr="00F54BAC" w:rsidRDefault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  <w:r w:rsidR="005809C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33AF" w:rsidRPr="00150550" w14:paraId="19BFBDAF" w14:textId="77777777" w:rsidTr="00B53702">
        <w:tc>
          <w:tcPr>
            <w:tcW w:w="828" w:type="dxa"/>
            <w:shd w:val="clear" w:color="auto" w:fill="auto"/>
          </w:tcPr>
          <w:p w14:paraId="396578AD" w14:textId="35438516" w:rsidR="00F013A5" w:rsidRPr="00150550" w:rsidRDefault="00B53702" w:rsidP="00B5370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4</w:t>
            </w:r>
            <w:r w:rsidR="00BE35D2" w:rsidRPr="0015055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 w14:paraId="04D3661C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Заміна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блискавки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3D00EACE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73CC83C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21DA991D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0B5EA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3AF" w:rsidRPr="00150550" w14:paraId="75F1AC0D" w14:textId="77777777" w:rsidTr="00B53702">
        <w:tc>
          <w:tcPr>
            <w:tcW w:w="828" w:type="dxa"/>
            <w:shd w:val="clear" w:color="auto" w:fill="auto"/>
          </w:tcPr>
          <w:p w14:paraId="6BDC96B9" w14:textId="43D855E6" w:rsidR="00F013A5" w:rsidRPr="00150550" w:rsidRDefault="00F013A5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888" w:type="dxa"/>
            <w:shd w:val="clear" w:color="auto" w:fill="auto"/>
          </w:tcPr>
          <w:p w14:paraId="088F213C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куртки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спортивні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75FAAF2B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2D1F038D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1092" w:type="dxa"/>
            <w:shd w:val="clear" w:color="auto" w:fill="auto"/>
          </w:tcPr>
          <w:p w14:paraId="19D806AD" w14:textId="5AE11A5A" w:rsidR="00F013A5" w:rsidRPr="00F54BAC" w:rsidRDefault="005809CC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D525" w14:textId="4FFE0391" w:rsidR="00F013A5" w:rsidRPr="00F54BAC" w:rsidRDefault="00B53702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  <w:r w:rsidR="005809C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33AF" w:rsidRPr="00150550" w14:paraId="2F873E3A" w14:textId="77777777" w:rsidTr="00B53702">
        <w:tc>
          <w:tcPr>
            <w:tcW w:w="828" w:type="dxa"/>
            <w:shd w:val="clear" w:color="auto" w:fill="auto"/>
          </w:tcPr>
          <w:p w14:paraId="53627717" w14:textId="6686CE87" w:rsidR="00F013A5" w:rsidRPr="00150550" w:rsidRDefault="00F013A5" w:rsidP="00B5370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888" w:type="dxa"/>
            <w:shd w:val="clear" w:color="auto" w:fill="auto"/>
          </w:tcPr>
          <w:p w14:paraId="037F9DAD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куртки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дорослі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демісезонні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51D0B40A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4E97B454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14:paraId="2CEDEC68" w14:textId="2D4F8D1E" w:rsidR="00F013A5" w:rsidRPr="00F54BAC" w:rsidRDefault="005809C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2F38" w14:textId="01CA973B" w:rsidR="00F013A5" w:rsidRPr="00F54BAC" w:rsidRDefault="00B53702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33AF" w:rsidRPr="00150550" w14:paraId="721C5196" w14:textId="77777777" w:rsidTr="00B53702">
        <w:tc>
          <w:tcPr>
            <w:tcW w:w="828" w:type="dxa"/>
            <w:shd w:val="clear" w:color="auto" w:fill="auto"/>
          </w:tcPr>
          <w:p w14:paraId="726B0A76" w14:textId="73D81D33" w:rsidR="00F013A5" w:rsidRPr="00150550" w:rsidRDefault="00B5370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5.</w:t>
            </w:r>
          </w:p>
        </w:tc>
        <w:tc>
          <w:tcPr>
            <w:tcW w:w="1888" w:type="dxa"/>
            <w:shd w:val="clear" w:color="auto" w:fill="auto"/>
          </w:tcPr>
          <w:p w14:paraId="0F7D5771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Заміна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блискавки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56904638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77E2A6B6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4D228230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3ED5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33AF" w:rsidRPr="00150550" w14:paraId="3A134E5F" w14:textId="77777777" w:rsidTr="00B53702">
        <w:tc>
          <w:tcPr>
            <w:tcW w:w="828" w:type="dxa"/>
            <w:shd w:val="clear" w:color="auto" w:fill="auto"/>
          </w:tcPr>
          <w:p w14:paraId="4372CA06" w14:textId="0F547938" w:rsidR="00F013A5" w:rsidRPr="00150550" w:rsidRDefault="00F013A5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888" w:type="dxa"/>
            <w:shd w:val="clear" w:color="auto" w:fill="auto"/>
          </w:tcPr>
          <w:p w14:paraId="25BD1CA0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Штани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спідниця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2FFF4CC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05F2BAD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092" w:type="dxa"/>
            <w:shd w:val="clear" w:color="auto" w:fill="auto"/>
          </w:tcPr>
          <w:p w14:paraId="2E1B3F1A" w14:textId="43F3F0E2" w:rsidR="00F013A5" w:rsidRPr="00F54BAC" w:rsidRDefault="005809CC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8536" w14:textId="6DC891AF" w:rsidR="00F013A5" w:rsidRPr="00F54BAC" w:rsidRDefault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3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33AF" w:rsidRPr="00150550" w14:paraId="3A9D2014" w14:textId="77777777" w:rsidTr="00B53702">
        <w:tc>
          <w:tcPr>
            <w:tcW w:w="828" w:type="dxa"/>
            <w:shd w:val="clear" w:color="auto" w:fill="auto"/>
          </w:tcPr>
          <w:p w14:paraId="11B25F9E" w14:textId="52F48591" w:rsidR="00F013A5" w:rsidRPr="00150550" w:rsidRDefault="00B5370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1888" w:type="dxa"/>
            <w:shd w:val="clear" w:color="auto" w:fill="auto"/>
          </w:tcPr>
          <w:p w14:paraId="534DC020" w14:textId="5D2DB462" w:rsidR="00F013A5" w:rsidRPr="0058742F" w:rsidRDefault="00BE35D2" w:rsidP="0058742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Ремонт пальто</w:t>
            </w:r>
            <w:r w:rsidR="0011557E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підкоротити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- </w:t>
            </w:r>
            <w:proofErr w:type="spellStart"/>
            <w:r w:rsidR="0058742F"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Осіннє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68D066E3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E080C73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90</w:t>
            </w:r>
          </w:p>
        </w:tc>
        <w:tc>
          <w:tcPr>
            <w:tcW w:w="1092" w:type="dxa"/>
            <w:shd w:val="clear" w:color="auto" w:fill="auto"/>
          </w:tcPr>
          <w:p w14:paraId="35D26687" w14:textId="3ED1C44E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5809C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  <w:p w14:paraId="5E0EF37A" w14:textId="77777777" w:rsidR="00F013A5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63B41F35" w14:textId="77777777" w:rsidR="0058742F" w:rsidRPr="00F54BAC" w:rsidRDefault="0058742F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301D" w14:textId="02510800" w:rsidR="00F013A5" w:rsidRPr="00F54BAC" w:rsidRDefault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8</w:t>
            </w:r>
            <w:r w:rsidR="0069372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  <w:p w14:paraId="712885AD" w14:textId="77777777" w:rsidR="00F013A5" w:rsidRPr="00F54BAC" w:rsidRDefault="00F013A5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533AF" w:rsidRPr="00150550" w14:paraId="7D12D688" w14:textId="77777777" w:rsidTr="00B53702">
        <w:tc>
          <w:tcPr>
            <w:tcW w:w="828" w:type="dxa"/>
            <w:shd w:val="clear" w:color="auto" w:fill="auto"/>
          </w:tcPr>
          <w:p w14:paraId="38E47E33" w14:textId="45610F20" w:rsidR="00F013A5" w:rsidRPr="00150550" w:rsidRDefault="00B53702">
            <w:pPr>
              <w:pStyle w:val="a6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1888" w:type="dxa"/>
            <w:shd w:val="clear" w:color="auto" w:fill="auto"/>
          </w:tcPr>
          <w:p w14:paraId="30CA49B0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швейних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виробів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підкоротити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подовжити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спідниця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сукня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халат, сарафан, блуза,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штани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B79B2A3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Разове</w:t>
            </w:r>
            <w:proofErr w:type="spellEnd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4BAC">
              <w:rPr>
                <w:rFonts w:ascii="Times New Roman" w:hAnsi="Times New Roman"/>
                <w:color w:val="000000"/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66C6FEEA" w14:textId="77777777" w:rsidR="00F013A5" w:rsidRPr="00F54BAC" w:rsidRDefault="00BE35D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14:paraId="7B2E3FD4" w14:textId="7500D04D" w:rsidR="00F013A5" w:rsidRPr="00F54BAC" w:rsidRDefault="005809C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  <w:r w:rsidR="00703B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ACA4" w14:textId="3EBE4152" w:rsidR="00F013A5" w:rsidRPr="00F54BAC" w:rsidRDefault="00B53702" w:rsidP="00B53702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="00703B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="00BE35D2" w:rsidRPr="00F54B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33AF" w:rsidRPr="00150550" w14:paraId="7863A55F" w14:textId="77777777" w:rsidTr="00B53702">
        <w:tc>
          <w:tcPr>
            <w:tcW w:w="828" w:type="dxa"/>
            <w:shd w:val="clear" w:color="auto" w:fill="auto"/>
          </w:tcPr>
          <w:p w14:paraId="56BD2022" w14:textId="4B9A459A" w:rsidR="00F013A5" w:rsidRPr="00150550" w:rsidRDefault="00B5370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8</w:t>
            </w:r>
            <w:r w:rsidR="00BE35D2"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 w14:paraId="30869497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Ремонт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поясів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спідниця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штани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35FF2F56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9C7BEDA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60</w:t>
            </w:r>
          </w:p>
        </w:tc>
        <w:tc>
          <w:tcPr>
            <w:tcW w:w="1092" w:type="dxa"/>
            <w:shd w:val="clear" w:color="auto" w:fill="auto"/>
          </w:tcPr>
          <w:p w14:paraId="1EF1650C" w14:textId="641C3196" w:rsidR="00F013A5" w:rsidRPr="00F54BAC" w:rsidRDefault="00B53702" w:rsidP="00B53702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="00703BDC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4B83" w14:textId="2F3DA579" w:rsidR="00F013A5" w:rsidRPr="00F54BAC" w:rsidRDefault="00B5370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703BDC">
              <w:rPr>
                <w:rFonts w:ascii="Times New Roman" w:hAnsi="Times New Roman" w:cs="Times New Roman"/>
                <w:color w:val="000000"/>
                <w:lang w:val="uk-UA"/>
              </w:rPr>
              <w:t>9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6F87E7B8" w14:textId="77777777" w:rsidTr="00B53702">
        <w:tc>
          <w:tcPr>
            <w:tcW w:w="828" w:type="dxa"/>
            <w:shd w:val="clear" w:color="auto" w:fill="auto"/>
          </w:tcPr>
          <w:p w14:paraId="21CC23FA" w14:textId="42ABD1E9" w:rsidR="00F013A5" w:rsidRPr="00150550" w:rsidRDefault="00231008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  <w:r w:rsidR="00BE35D2"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 w14:paraId="2F8CE80A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 xml:space="preserve">Ремонт легкого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одягу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F54BAC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звузити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розширити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>)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4BAEA6A4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  <w:p w14:paraId="063BC7B6" w14:textId="77777777" w:rsidR="00F013A5" w:rsidRPr="00F54BAC" w:rsidRDefault="00F013A5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079" w:type="dxa"/>
            <w:shd w:val="clear" w:color="auto" w:fill="auto"/>
          </w:tcPr>
          <w:p w14:paraId="3E693455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14:paraId="650988F4" w14:textId="438D03CA" w:rsidR="00F013A5" w:rsidRPr="00F54BAC" w:rsidRDefault="005809CC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10</w:t>
            </w:r>
            <w:r w:rsidR="00703BDC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  <w:p w14:paraId="39D7DDF2" w14:textId="77777777" w:rsidR="00F013A5" w:rsidRPr="00F54BAC" w:rsidRDefault="00F013A5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A5692" w14:textId="441F652B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="00703BDC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  <w:tr w:rsidR="003533AF" w:rsidRPr="00150550" w14:paraId="14388643" w14:textId="77777777" w:rsidTr="00B53702">
        <w:tc>
          <w:tcPr>
            <w:tcW w:w="828" w:type="dxa"/>
            <w:shd w:val="clear" w:color="auto" w:fill="auto"/>
          </w:tcPr>
          <w:p w14:paraId="4BD15F06" w14:textId="5C3D9DDC" w:rsidR="00F013A5" w:rsidRPr="00150550" w:rsidRDefault="00231008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</w:t>
            </w:r>
            <w:r w:rsidR="00BE35D2"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 w14:paraId="3A3759A6" w14:textId="63C50AED" w:rsidR="00F013A5" w:rsidRPr="00F54BAC" w:rsidRDefault="00BE35D2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Поновлення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строчки:</w:t>
            </w:r>
          </w:p>
        </w:tc>
        <w:tc>
          <w:tcPr>
            <w:tcW w:w="1560" w:type="dxa"/>
            <w:shd w:val="clear" w:color="auto" w:fill="auto"/>
          </w:tcPr>
          <w:p w14:paraId="7877016E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087EC7C9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60</w:t>
            </w:r>
          </w:p>
        </w:tc>
        <w:tc>
          <w:tcPr>
            <w:tcW w:w="1092" w:type="dxa"/>
            <w:shd w:val="clear" w:color="auto" w:fill="auto"/>
          </w:tcPr>
          <w:p w14:paraId="02C31003" w14:textId="559C33F7" w:rsidR="00F013A5" w:rsidRPr="00F54BAC" w:rsidRDefault="00231008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  <w:r w:rsidR="00703BDC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="00BE35D2"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  <w:p w14:paraId="1049FA17" w14:textId="77777777" w:rsidR="00F013A5" w:rsidRPr="00F54BAC" w:rsidRDefault="00F013A5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0447" w14:textId="7CABE06D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  <w:r w:rsidR="00703BDC">
              <w:rPr>
                <w:rFonts w:ascii="Times New Roman" w:hAnsi="Times New Roman" w:cs="Times New Roman"/>
                <w:color w:val="000000"/>
                <w:lang w:val="uk-UA"/>
              </w:rPr>
              <w:t>9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  <w:p w14:paraId="450CB996" w14:textId="77777777" w:rsidR="00F013A5" w:rsidRPr="00F54BAC" w:rsidRDefault="00F013A5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3533AF" w:rsidRPr="00150550" w14:paraId="349F3C0E" w14:textId="77777777" w:rsidTr="00B53702">
        <w:tc>
          <w:tcPr>
            <w:tcW w:w="828" w:type="dxa"/>
            <w:shd w:val="clear" w:color="auto" w:fill="auto"/>
          </w:tcPr>
          <w:p w14:paraId="57838451" w14:textId="2A944469" w:rsidR="00F013A5" w:rsidRPr="00150550" w:rsidRDefault="00BE35D2" w:rsidP="00231008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="00231008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Pr="0015055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.</w:t>
            </w:r>
          </w:p>
        </w:tc>
        <w:tc>
          <w:tcPr>
            <w:tcW w:w="1888" w:type="dxa"/>
            <w:shd w:val="clear" w:color="auto" w:fill="auto"/>
          </w:tcPr>
          <w:p w14:paraId="6B77F84E" w14:textId="77777777" w:rsidR="00F013A5" w:rsidRPr="00F54BAC" w:rsidRDefault="00BE35D2">
            <w:pPr>
              <w:rPr>
                <w:rFonts w:ascii="Times New Roman" w:hAnsi="Times New Roman" w:cs="Times New Roman"/>
                <w:color w:val="000000"/>
              </w:rPr>
            </w:pPr>
            <w:r w:rsidRPr="00F54BAC">
              <w:rPr>
                <w:rFonts w:ascii="Times New Roman" w:hAnsi="Times New Roman" w:cs="Times New Roman"/>
                <w:color w:val="000000"/>
              </w:rPr>
              <w:t>Ремонт петель -1 шт.</w:t>
            </w:r>
          </w:p>
        </w:tc>
        <w:tc>
          <w:tcPr>
            <w:tcW w:w="1560" w:type="dxa"/>
            <w:shd w:val="clear" w:color="auto" w:fill="auto"/>
          </w:tcPr>
          <w:p w14:paraId="747DC337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Разове</w:t>
            </w:r>
            <w:proofErr w:type="spellEnd"/>
            <w:r w:rsidRPr="00F54B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4BAC">
              <w:rPr>
                <w:rFonts w:ascii="Times New Roman" w:hAnsi="Times New Roman" w:cs="Times New Roman"/>
                <w:color w:val="000000"/>
              </w:rPr>
              <w:t>доручення</w:t>
            </w:r>
            <w:proofErr w:type="spellEnd"/>
          </w:p>
        </w:tc>
        <w:tc>
          <w:tcPr>
            <w:tcW w:w="1079" w:type="dxa"/>
            <w:shd w:val="clear" w:color="auto" w:fill="auto"/>
          </w:tcPr>
          <w:p w14:paraId="17B710FD" w14:textId="77777777" w:rsidR="00F013A5" w:rsidRPr="00F54BAC" w:rsidRDefault="00BE35D2" w:rsidP="003533AF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15</w:t>
            </w:r>
          </w:p>
        </w:tc>
        <w:tc>
          <w:tcPr>
            <w:tcW w:w="1092" w:type="dxa"/>
            <w:shd w:val="clear" w:color="auto" w:fill="auto"/>
          </w:tcPr>
          <w:p w14:paraId="65138510" w14:textId="74332043" w:rsidR="00F013A5" w:rsidRPr="00F54BAC" w:rsidRDefault="00BE35D2" w:rsidP="0023100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5809CC">
              <w:rPr>
                <w:rFonts w:ascii="Times New Roman" w:hAnsi="Times New Roman" w:cs="Times New Roman"/>
                <w:color w:val="000000"/>
                <w:lang w:val="uk-UA"/>
              </w:rPr>
              <w:t>9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97C5" w14:textId="0983ADE5" w:rsidR="00F013A5" w:rsidRPr="00F54BAC" w:rsidRDefault="00BE35D2" w:rsidP="00231008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  <w:r w:rsidR="00231008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  <w:r w:rsidRPr="00F54BA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</w:tc>
      </w:tr>
    </w:tbl>
    <w:p w14:paraId="0F318418" w14:textId="77777777" w:rsidR="00F013A5" w:rsidRPr="00150550" w:rsidRDefault="00F013A5">
      <w:pPr>
        <w:jc w:val="center"/>
        <w:rPr>
          <w:rFonts w:ascii="Times New Roman" w:hAnsi="Times New Roman" w:cs="Times New Roman"/>
          <w:b/>
          <w:szCs w:val="18"/>
          <w:lang w:val="uk-UA"/>
        </w:rPr>
      </w:pPr>
    </w:p>
    <w:p w14:paraId="79A557B8" w14:textId="77777777" w:rsidR="00F013A5" w:rsidRDefault="00F013A5">
      <w:pPr>
        <w:jc w:val="center"/>
        <w:rPr>
          <w:rFonts w:ascii="Times New Roman" w:hAnsi="Times New Roman" w:cs="Times New Roman"/>
          <w:b/>
          <w:lang w:val="uk-UA"/>
        </w:rPr>
      </w:pPr>
    </w:p>
    <w:p w14:paraId="5723273A" w14:textId="066A9A65" w:rsidR="00F013A5" w:rsidRPr="005809CC" w:rsidRDefault="00231008">
      <w:pPr>
        <w:rPr>
          <w:rFonts w:eastAsia="Calibri"/>
          <w:b/>
          <w:szCs w:val="22"/>
          <w:lang w:val="uk-UA" w:eastAsia="en-US"/>
        </w:rPr>
      </w:pPr>
      <w:r>
        <w:rPr>
          <w:rFonts w:eastAsia="Calibri"/>
          <w:b/>
          <w:szCs w:val="22"/>
          <w:lang w:eastAsia="en-US"/>
        </w:rPr>
        <w:t xml:space="preserve">                   </w:t>
      </w:r>
      <w:proofErr w:type="spellStart"/>
      <w:r>
        <w:rPr>
          <w:rFonts w:eastAsia="Calibri"/>
          <w:b/>
          <w:szCs w:val="22"/>
          <w:lang w:eastAsia="en-US"/>
        </w:rPr>
        <w:t>Головний</w:t>
      </w:r>
      <w:proofErr w:type="spellEnd"/>
      <w:r>
        <w:rPr>
          <w:rFonts w:eastAsia="Calibri"/>
          <w:b/>
          <w:szCs w:val="22"/>
          <w:lang w:eastAsia="en-US"/>
        </w:rPr>
        <w:t xml:space="preserve"> </w:t>
      </w:r>
      <w:proofErr w:type="spellStart"/>
      <w:r>
        <w:rPr>
          <w:rFonts w:eastAsia="Calibri"/>
          <w:b/>
          <w:szCs w:val="22"/>
          <w:lang w:eastAsia="en-US"/>
        </w:rPr>
        <w:t>бухглтер</w:t>
      </w:r>
      <w:proofErr w:type="spellEnd"/>
      <w:r>
        <w:rPr>
          <w:rFonts w:eastAsia="Calibri"/>
          <w:b/>
          <w:szCs w:val="22"/>
          <w:lang w:eastAsia="en-US"/>
        </w:rPr>
        <w:t xml:space="preserve">                               </w:t>
      </w:r>
      <w:r w:rsidR="005809CC">
        <w:rPr>
          <w:rFonts w:eastAsia="Calibri"/>
          <w:b/>
          <w:szCs w:val="22"/>
          <w:lang w:val="uk-UA" w:eastAsia="en-US"/>
        </w:rPr>
        <w:t>Людмила МАРЧЕНКО</w:t>
      </w:r>
    </w:p>
    <w:p w14:paraId="37A9BDE6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05E6E9C3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06A2A314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856E373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8607A8F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184A9A3E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010BEB48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414DE9D2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650FEDC3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F213A4B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8C60AAA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093F72B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77E1D89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1C4006B6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F4E23D8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3C20A5B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6142CAF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F03176E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14A6B958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B212B66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28ADE5E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44818EB8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394D0921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5B63FA1F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57F6DE0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24A6F275" w14:textId="77777777" w:rsidR="00231008" w:rsidRDefault="00231008">
      <w:pPr>
        <w:rPr>
          <w:rFonts w:eastAsia="Calibri"/>
          <w:b/>
          <w:szCs w:val="22"/>
          <w:lang w:val="uk-UA" w:eastAsia="en-US"/>
        </w:rPr>
      </w:pPr>
    </w:p>
    <w:p w14:paraId="050928FB" w14:textId="77777777" w:rsidR="0058742F" w:rsidRDefault="0058742F">
      <w:pPr>
        <w:rPr>
          <w:rFonts w:eastAsia="Calibri"/>
          <w:b/>
          <w:szCs w:val="22"/>
          <w:lang w:val="uk-UA" w:eastAsia="en-US"/>
        </w:rPr>
      </w:pPr>
    </w:p>
    <w:p w14:paraId="02A10199" w14:textId="77777777" w:rsidR="0058742F" w:rsidRPr="0058742F" w:rsidRDefault="0058742F">
      <w:pPr>
        <w:rPr>
          <w:rFonts w:eastAsia="Calibri"/>
          <w:b/>
          <w:szCs w:val="22"/>
          <w:lang w:val="uk-UA" w:eastAsia="en-US"/>
        </w:rPr>
      </w:pPr>
    </w:p>
    <w:p w14:paraId="33B0424E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0BEC6EF9" w14:textId="77777777" w:rsidR="00231008" w:rsidRDefault="00231008">
      <w:pPr>
        <w:rPr>
          <w:rFonts w:eastAsia="Calibri"/>
          <w:b/>
          <w:szCs w:val="22"/>
          <w:lang w:eastAsia="en-US"/>
        </w:rPr>
      </w:pPr>
    </w:p>
    <w:p w14:paraId="7AA4BFCC" w14:textId="77777777" w:rsidR="00F013A5" w:rsidRPr="0058742F" w:rsidRDefault="00BE35D2">
      <w:pPr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Послуга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: Натуральна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допомога</w:t>
      </w:r>
      <w:proofErr w:type="spellEnd"/>
    </w:p>
    <w:p w14:paraId="1D5EEC3F" w14:textId="77777777" w:rsidR="00F013A5" w:rsidRPr="0058742F" w:rsidRDefault="00BE35D2">
      <w:pPr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Назва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заходу: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Прання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білизни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та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одягу</w:t>
      </w:r>
      <w:proofErr w:type="spellEnd"/>
    </w:p>
    <w:p w14:paraId="5D99FF88" w14:textId="77777777" w:rsidR="00F013A5" w:rsidRPr="0058742F" w:rsidRDefault="00F013A5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77ECEBA8" w14:textId="77777777" w:rsidR="00F013A5" w:rsidRPr="0058742F" w:rsidRDefault="00BE35D2">
      <w:pPr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Розрахунок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вартості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платної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соціальної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послуги</w:t>
      </w:r>
      <w:proofErr w:type="spellEnd"/>
    </w:p>
    <w:p w14:paraId="57197168" w14:textId="2A6FA472" w:rsidR="00F013A5" w:rsidRPr="0058742F" w:rsidRDefault="00BE35D2">
      <w:pPr>
        <w:jc w:val="both"/>
        <w:rPr>
          <w:rFonts w:ascii="Times New Roman" w:eastAsia="Calibri" w:hAnsi="Times New Roman" w:cs="Times New Roman"/>
          <w:lang w:eastAsia="en-US"/>
        </w:rPr>
      </w:pPr>
      <w:r w:rsidRPr="0058742F">
        <w:rPr>
          <w:rFonts w:ascii="Times New Roman" w:eastAsia="Calibri" w:hAnsi="Times New Roman" w:cs="Times New Roman"/>
          <w:lang w:eastAsia="en-US"/>
        </w:rPr>
        <w:t xml:space="preserve">       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Відповідно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методичних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рекомендації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розрахунку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вартості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соціальних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послуг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затверджених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наказом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Мінсоцполітики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від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07.12.2015</w:t>
      </w:r>
      <w:r w:rsidR="000E3B98" w:rsidRPr="0058742F">
        <w:rPr>
          <w:rFonts w:ascii="Times New Roman" w:eastAsia="Calibri" w:hAnsi="Times New Roman" w:cs="Times New Roman"/>
          <w:lang w:val="uk-UA" w:eastAsia="en-US"/>
        </w:rPr>
        <w:t xml:space="preserve"> </w:t>
      </w:r>
      <w:r w:rsidRPr="0058742F">
        <w:rPr>
          <w:rFonts w:ascii="Times New Roman" w:eastAsia="Calibri" w:hAnsi="Times New Roman" w:cs="Times New Roman"/>
          <w:lang w:eastAsia="en-US"/>
        </w:rPr>
        <w:t>р</w:t>
      </w:r>
      <w:r w:rsidR="000E3B98" w:rsidRPr="0058742F">
        <w:rPr>
          <w:rFonts w:ascii="Times New Roman" w:eastAsia="Calibri" w:hAnsi="Times New Roman" w:cs="Times New Roman"/>
          <w:lang w:val="uk-UA" w:eastAsia="en-US"/>
        </w:rPr>
        <w:t>оку</w:t>
      </w:r>
      <w:r w:rsidRPr="0058742F">
        <w:rPr>
          <w:rFonts w:ascii="Times New Roman" w:eastAsia="Calibri" w:hAnsi="Times New Roman" w:cs="Times New Roman"/>
          <w:lang w:eastAsia="en-US"/>
        </w:rPr>
        <w:t xml:space="preserve"> № 1186 та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збірника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«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Нормативи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чисельності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працівників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територіальних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центрів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по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соціальному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обслуговуванню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не6захищенних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верств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населення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»,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затверджено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наказом </w:t>
      </w:r>
      <w:r w:rsidR="00AE149A" w:rsidRPr="0058742F">
        <w:rPr>
          <w:rFonts w:ascii="Times New Roman" w:eastAsia="Calibri" w:hAnsi="Times New Roman" w:cs="Times New Roman"/>
          <w:lang w:val="uk-UA" w:eastAsia="en-US"/>
        </w:rPr>
        <w:t>М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іністерства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праці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та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політики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України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від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11.03.2002</w:t>
      </w:r>
      <w:r w:rsidR="000E3B98" w:rsidRPr="0058742F">
        <w:rPr>
          <w:rFonts w:ascii="Times New Roman" w:eastAsia="Calibri" w:hAnsi="Times New Roman" w:cs="Times New Roman"/>
          <w:lang w:val="uk-UA" w:eastAsia="en-US"/>
        </w:rPr>
        <w:t xml:space="preserve"> </w:t>
      </w:r>
      <w:r w:rsidRPr="0058742F">
        <w:rPr>
          <w:rFonts w:ascii="Times New Roman" w:eastAsia="Calibri" w:hAnsi="Times New Roman" w:cs="Times New Roman"/>
          <w:lang w:eastAsia="en-US"/>
        </w:rPr>
        <w:t>р</w:t>
      </w:r>
      <w:r w:rsidR="000E3B98" w:rsidRPr="0058742F">
        <w:rPr>
          <w:rFonts w:ascii="Times New Roman" w:eastAsia="Calibri" w:hAnsi="Times New Roman" w:cs="Times New Roman"/>
          <w:lang w:val="uk-UA" w:eastAsia="en-US"/>
        </w:rPr>
        <w:t>оку</w:t>
      </w:r>
      <w:r w:rsidRPr="0058742F">
        <w:rPr>
          <w:rFonts w:ascii="Times New Roman" w:eastAsia="Calibri" w:hAnsi="Times New Roman" w:cs="Times New Roman"/>
          <w:lang w:eastAsia="en-US"/>
        </w:rPr>
        <w:t xml:space="preserve"> №</w:t>
      </w:r>
      <w:r w:rsidR="000E3B98" w:rsidRPr="0058742F">
        <w:rPr>
          <w:rFonts w:ascii="Times New Roman" w:eastAsia="Calibri" w:hAnsi="Times New Roman" w:cs="Times New Roman"/>
          <w:lang w:val="uk-UA" w:eastAsia="en-US"/>
        </w:rPr>
        <w:t xml:space="preserve"> </w:t>
      </w:r>
      <w:r w:rsidRPr="0058742F">
        <w:rPr>
          <w:rFonts w:ascii="Times New Roman" w:eastAsia="Calibri" w:hAnsi="Times New Roman" w:cs="Times New Roman"/>
          <w:lang w:eastAsia="en-US"/>
        </w:rPr>
        <w:t>140,</w:t>
      </w:r>
      <w:r w:rsidR="00AE149A" w:rsidRPr="0058742F">
        <w:rPr>
          <w:rFonts w:ascii="Times New Roman" w:eastAsia="Calibri" w:hAnsi="Times New Roman" w:cs="Times New Roman"/>
          <w:lang w:val="uk-UA" w:eastAsia="en-US"/>
        </w:rPr>
        <w:t xml:space="preserve"> </w:t>
      </w:r>
      <w:r w:rsidRPr="0058742F">
        <w:rPr>
          <w:rFonts w:ascii="Times New Roman" w:eastAsia="Calibri" w:hAnsi="Times New Roman" w:cs="Times New Roman"/>
          <w:lang w:eastAsia="en-US"/>
        </w:rPr>
        <w:t xml:space="preserve">рекомендована норма часу на одну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послугу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становить 60 </w:t>
      </w:r>
      <w:proofErr w:type="spellStart"/>
      <w:r w:rsidRPr="0058742F">
        <w:rPr>
          <w:rFonts w:ascii="Times New Roman" w:eastAsia="Calibri" w:hAnsi="Times New Roman" w:cs="Times New Roman"/>
          <w:lang w:eastAsia="en-US"/>
        </w:rPr>
        <w:t>хвилин</w:t>
      </w:r>
      <w:proofErr w:type="spellEnd"/>
      <w:r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0E3B98" w:rsidRPr="0058742F">
        <w:rPr>
          <w:rFonts w:ascii="Times New Roman" w:eastAsia="Calibri" w:hAnsi="Times New Roman" w:cs="Times New Roman"/>
          <w:lang w:eastAsia="en-US"/>
        </w:rPr>
        <w:t xml:space="preserve">   </w:t>
      </w:r>
      <w:r w:rsidRPr="0058742F">
        <w:rPr>
          <w:rFonts w:ascii="Times New Roman" w:eastAsia="Calibri" w:hAnsi="Times New Roman" w:cs="Times New Roman"/>
          <w:lang w:eastAsia="en-US"/>
        </w:rPr>
        <w:t>(</w:t>
      </w:r>
      <w:proofErr w:type="gramEnd"/>
      <w:r w:rsidRPr="0058742F">
        <w:rPr>
          <w:rFonts w:ascii="Times New Roman" w:eastAsia="Calibri" w:hAnsi="Times New Roman" w:cs="Times New Roman"/>
          <w:lang w:eastAsia="en-US"/>
        </w:rPr>
        <w:t>1 год</w:t>
      </w:r>
      <w:r w:rsidR="000E3B98" w:rsidRPr="0058742F">
        <w:rPr>
          <w:rFonts w:ascii="Times New Roman" w:eastAsia="Calibri" w:hAnsi="Times New Roman" w:cs="Times New Roman"/>
          <w:lang w:val="uk-UA" w:eastAsia="en-US"/>
        </w:rPr>
        <w:t>и</w:t>
      </w:r>
      <w:r w:rsidRPr="0058742F">
        <w:rPr>
          <w:rFonts w:ascii="Times New Roman" w:eastAsia="Calibri" w:hAnsi="Times New Roman" w:cs="Times New Roman"/>
          <w:lang w:eastAsia="en-US"/>
        </w:rPr>
        <w:t>на).</w:t>
      </w:r>
    </w:p>
    <w:p w14:paraId="062099D9" w14:textId="62465D8D" w:rsidR="00F013A5" w:rsidRDefault="00EC52EC">
      <w:pPr>
        <w:jc w:val="both"/>
        <w:rPr>
          <w:rFonts w:ascii="Times New Roman" w:eastAsia="Calibri" w:hAnsi="Times New Roman" w:cs="Times New Roman"/>
          <w:lang w:val="uk-UA" w:eastAsia="en-US"/>
        </w:rPr>
      </w:pPr>
      <w:r w:rsidRPr="0058742F">
        <w:rPr>
          <w:rFonts w:ascii="Times New Roman" w:eastAsia="Calibri" w:hAnsi="Times New Roman" w:cs="Times New Roman"/>
          <w:lang w:eastAsia="en-US"/>
        </w:rPr>
        <w:t>У 202</w:t>
      </w:r>
      <w:r w:rsidR="00FC23EA" w:rsidRPr="0058742F">
        <w:rPr>
          <w:rFonts w:ascii="Times New Roman" w:eastAsia="Calibri" w:hAnsi="Times New Roman" w:cs="Times New Roman"/>
          <w:lang w:val="uk-UA" w:eastAsia="en-US"/>
        </w:rPr>
        <w:t>5</w:t>
      </w:r>
      <w:r w:rsidR="00BE35D2"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="00BE35D2" w:rsidRPr="0058742F">
        <w:rPr>
          <w:rFonts w:ascii="Times New Roman" w:eastAsia="Calibri" w:hAnsi="Times New Roman" w:cs="Times New Roman"/>
          <w:lang w:eastAsia="en-US"/>
        </w:rPr>
        <w:t>році</w:t>
      </w:r>
      <w:proofErr w:type="spellEnd"/>
      <w:r w:rsidR="00BE35D2"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="00BE35D2" w:rsidRPr="0058742F">
        <w:rPr>
          <w:rFonts w:ascii="Times New Roman" w:eastAsia="Calibri" w:hAnsi="Times New Roman" w:cs="Times New Roman"/>
          <w:lang w:eastAsia="en-US"/>
        </w:rPr>
        <w:t>кількість</w:t>
      </w:r>
      <w:proofErr w:type="spellEnd"/>
      <w:r w:rsidR="00BE35D2"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="00BE35D2" w:rsidRPr="0058742F">
        <w:rPr>
          <w:rFonts w:ascii="Times New Roman" w:eastAsia="Calibri" w:hAnsi="Times New Roman" w:cs="Times New Roman"/>
          <w:lang w:eastAsia="en-US"/>
        </w:rPr>
        <w:t>робочих</w:t>
      </w:r>
      <w:proofErr w:type="spellEnd"/>
      <w:r w:rsidR="00BE35D2"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="00BE35D2" w:rsidRPr="0058742F">
        <w:rPr>
          <w:rFonts w:ascii="Times New Roman" w:eastAsia="Calibri" w:hAnsi="Times New Roman" w:cs="Times New Roman"/>
          <w:lang w:eastAsia="en-US"/>
        </w:rPr>
        <w:t>днів</w:t>
      </w:r>
      <w:proofErr w:type="spellEnd"/>
      <w:r w:rsidR="00BE35D2" w:rsidRPr="0058742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="00BE35D2" w:rsidRPr="0058742F">
        <w:rPr>
          <w:rFonts w:ascii="Times New Roman" w:eastAsia="Calibri" w:hAnsi="Times New Roman" w:cs="Times New Roman"/>
          <w:lang w:eastAsia="en-US"/>
        </w:rPr>
        <w:t>становіть</w:t>
      </w:r>
      <w:proofErr w:type="spellEnd"/>
      <w:r w:rsidR="00BE35D2" w:rsidRPr="0058742F">
        <w:rPr>
          <w:rFonts w:ascii="Times New Roman" w:eastAsia="Calibri" w:hAnsi="Times New Roman" w:cs="Times New Roman"/>
          <w:lang w:eastAsia="en-US"/>
        </w:rPr>
        <w:t xml:space="preserve"> 2</w:t>
      </w:r>
      <w:r w:rsidR="00240113" w:rsidRPr="0058742F">
        <w:rPr>
          <w:rFonts w:ascii="Times New Roman" w:eastAsia="Calibri" w:hAnsi="Times New Roman" w:cs="Times New Roman"/>
          <w:lang w:val="uk-UA" w:eastAsia="en-US"/>
        </w:rPr>
        <w:t>6</w:t>
      </w:r>
      <w:r w:rsidR="00A85EB8" w:rsidRPr="0058742F">
        <w:rPr>
          <w:rFonts w:ascii="Times New Roman" w:eastAsia="Calibri" w:hAnsi="Times New Roman" w:cs="Times New Roman"/>
          <w:lang w:val="uk-UA" w:eastAsia="en-US"/>
        </w:rPr>
        <w:t>1</w:t>
      </w:r>
      <w:r w:rsidR="00BE35D2" w:rsidRPr="0058742F">
        <w:rPr>
          <w:rFonts w:ascii="Times New Roman" w:eastAsia="Calibri" w:hAnsi="Times New Roman" w:cs="Times New Roman"/>
          <w:lang w:eastAsia="en-US"/>
        </w:rPr>
        <w:t xml:space="preserve"> день, </w:t>
      </w:r>
      <w:proofErr w:type="spellStart"/>
      <w:r w:rsidR="00BE35D2" w:rsidRPr="0058742F">
        <w:rPr>
          <w:rFonts w:ascii="Times New Roman" w:eastAsia="Calibri" w:hAnsi="Times New Roman" w:cs="Times New Roman"/>
          <w:lang w:eastAsia="en-US"/>
        </w:rPr>
        <w:t>робочий</w:t>
      </w:r>
      <w:proofErr w:type="spellEnd"/>
      <w:r w:rsidR="00BE35D2" w:rsidRPr="0058742F">
        <w:rPr>
          <w:rFonts w:ascii="Times New Roman" w:eastAsia="Calibri" w:hAnsi="Times New Roman" w:cs="Times New Roman"/>
          <w:lang w:eastAsia="en-US"/>
        </w:rPr>
        <w:t xml:space="preserve"> день становить 8 годин.  </w:t>
      </w:r>
    </w:p>
    <w:p w14:paraId="7F7FAE0B" w14:textId="77777777" w:rsidR="0058742F" w:rsidRPr="0058742F" w:rsidRDefault="0058742F">
      <w:pPr>
        <w:jc w:val="both"/>
        <w:rPr>
          <w:rFonts w:ascii="Times New Roman" w:eastAsia="Calibri" w:hAnsi="Times New Roman" w:cs="Times New Roman"/>
          <w:lang w:val="uk-UA" w:eastAsia="en-US"/>
        </w:rPr>
      </w:pPr>
    </w:p>
    <w:p w14:paraId="2BBABEFF" w14:textId="77777777" w:rsidR="00F013A5" w:rsidRPr="0058742F" w:rsidRDefault="00BE35D2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Прямі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витрати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надання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</w:t>
      </w: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3533AF" w14:paraId="636C6192" w14:textId="77777777" w:rsidTr="003533AF">
        <w:tc>
          <w:tcPr>
            <w:tcW w:w="704" w:type="dxa"/>
            <w:shd w:val="clear" w:color="auto" w:fill="auto"/>
          </w:tcPr>
          <w:p w14:paraId="363E1A13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077B11CA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14:paraId="17661F6B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Назва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43D005B7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shd w:val="clear" w:color="auto" w:fill="auto"/>
          </w:tcPr>
          <w:p w14:paraId="1E782003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рік</w:t>
            </w:r>
            <w:proofErr w:type="spellEnd"/>
          </w:p>
          <w:p w14:paraId="0170E777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грн.</w:t>
            </w:r>
          </w:p>
        </w:tc>
      </w:tr>
      <w:tr w:rsidR="003533AF" w14:paraId="2FB2AF3D" w14:textId="77777777" w:rsidTr="003533AF">
        <w:tc>
          <w:tcPr>
            <w:tcW w:w="704" w:type="dxa"/>
            <w:shd w:val="clear" w:color="auto" w:fill="auto"/>
          </w:tcPr>
          <w:p w14:paraId="4FE817B9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5E2F8EA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Посадовий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оклад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машиніста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з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прання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та ремонту спец.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одягу</w:t>
            </w:r>
            <w:proofErr w:type="spellEnd"/>
          </w:p>
        </w:tc>
        <w:tc>
          <w:tcPr>
            <w:tcW w:w="1626" w:type="dxa"/>
            <w:shd w:val="clear" w:color="auto" w:fill="auto"/>
          </w:tcPr>
          <w:p w14:paraId="3F73E148" w14:textId="0742664B" w:rsidR="00F013A5" w:rsidRPr="003533AF" w:rsidRDefault="00BE35D2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 w:rsidR="00240113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 w:rsidR="00EC52E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5B964A71" w14:textId="1DFD70E7" w:rsidR="00F013A5" w:rsidRPr="00B27029" w:rsidRDefault="005B2D9A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41796</w:t>
            </w:r>
            <w:r w:rsidR="00B27029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,00</w:t>
            </w:r>
          </w:p>
        </w:tc>
      </w:tr>
      <w:tr w:rsidR="00240113" w14:paraId="2533A5A3" w14:textId="77777777" w:rsidTr="003533AF">
        <w:tc>
          <w:tcPr>
            <w:tcW w:w="704" w:type="dxa"/>
            <w:shd w:val="clear" w:color="auto" w:fill="auto"/>
          </w:tcPr>
          <w:p w14:paraId="5D92D1AC" w14:textId="10127D57" w:rsidR="00240113" w:rsidRPr="003533AF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64829304" w14:textId="77777777" w:rsidR="00240113" w:rsidRPr="003533AF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Матеріальна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допомога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оздоровлення</w:t>
            </w:r>
          </w:p>
        </w:tc>
        <w:tc>
          <w:tcPr>
            <w:tcW w:w="1626" w:type="dxa"/>
            <w:shd w:val="clear" w:color="auto" w:fill="auto"/>
          </w:tcPr>
          <w:p w14:paraId="004EF100" w14:textId="5939FF80" w:rsidR="00240113" w:rsidRPr="003533AF" w:rsidRDefault="005B2D9A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3483</w:t>
            </w:r>
            <w:r w:rsidR="0024011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6F8039BB" w14:textId="157B45AD" w:rsidR="00240113" w:rsidRPr="00B27029" w:rsidRDefault="00B27029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</w:t>
            </w:r>
            <w:r w:rsidR="005B2D9A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,00</w:t>
            </w:r>
          </w:p>
        </w:tc>
      </w:tr>
      <w:tr w:rsidR="00240113" w14:paraId="2E774CFA" w14:textId="77777777" w:rsidTr="003533AF">
        <w:tc>
          <w:tcPr>
            <w:tcW w:w="704" w:type="dxa"/>
            <w:shd w:val="clear" w:color="auto" w:fill="auto"/>
          </w:tcPr>
          <w:p w14:paraId="496612E4" w14:textId="3EA08DEE" w:rsidR="00240113" w:rsidRPr="003533AF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6BEF82E7" w14:textId="6EA3B314" w:rsidR="00240113" w:rsidRPr="00240113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Доплата 20%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шкідливі умови</w:t>
            </w:r>
          </w:p>
        </w:tc>
        <w:tc>
          <w:tcPr>
            <w:tcW w:w="1626" w:type="dxa"/>
            <w:shd w:val="clear" w:color="auto" w:fill="auto"/>
          </w:tcPr>
          <w:p w14:paraId="5E7DBC18" w14:textId="54BF5BCC" w:rsidR="00240113" w:rsidRPr="00240113" w:rsidRDefault="00240113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97,00</w:t>
            </w:r>
          </w:p>
        </w:tc>
        <w:tc>
          <w:tcPr>
            <w:tcW w:w="2337" w:type="dxa"/>
            <w:shd w:val="clear" w:color="auto" w:fill="auto"/>
          </w:tcPr>
          <w:p w14:paraId="18A5DF61" w14:textId="2EF40663" w:rsidR="00240113" w:rsidRPr="00B27029" w:rsidRDefault="005B2D9A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8364</w:t>
            </w:r>
            <w:r w:rsidR="00B27029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,00</w:t>
            </w:r>
          </w:p>
        </w:tc>
      </w:tr>
      <w:tr w:rsidR="00240113" w14:paraId="5D2FAC0E" w14:textId="77777777" w:rsidTr="003533AF">
        <w:tc>
          <w:tcPr>
            <w:tcW w:w="704" w:type="dxa"/>
            <w:shd w:val="clear" w:color="auto" w:fill="auto"/>
          </w:tcPr>
          <w:p w14:paraId="20A8CC75" w14:textId="5AC1BD69" w:rsidR="00240113" w:rsidRPr="003533AF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06B86FD0" w14:textId="10DE7795" w:rsidR="00240113" w:rsidRPr="00240113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Надбавка 10%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за дезінфікуючі засоби</w:t>
            </w:r>
          </w:p>
        </w:tc>
        <w:tc>
          <w:tcPr>
            <w:tcW w:w="1626" w:type="dxa"/>
            <w:shd w:val="clear" w:color="auto" w:fill="auto"/>
          </w:tcPr>
          <w:p w14:paraId="6CA620BA" w14:textId="4C318D4E" w:rsidR="00240113" w:rsidRPr="00240113" w:rsidRDefault="00240113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48,00</w:t>
            </w:r>
          </w:p>
        </w:tc>
        <w:tc>
          <w:tcPr>
            <w:tcW w:w="2337" w:type="dxa"/>
            <w:shd w:val="clear" w:color="auto" w:fill="auto"/>
          </w:tcPr>
          <w:p w14:paraId="3C42792E" w14:textId="66936097" w:rsidR="00240113" w:rsidRPr="00B27029" w:rsidRDefault="005B2D9A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4176</w:t>
            </w:r>
            <w:r w:rsidR="00B27029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,00</w:t>
            </w:r>
          </w:p>
        </w:tc>
      </w:tr>
      <w:tr w:rsidR="00240113" w14:paraId="734C020D" w14:textId="77777777" w:rsidTr="003533AF">
        <w:tc>
          <w:tcPr>
            <w:tcW w:w="704" w:type="dxa"/>
            <w:shd w:val="clear" w:color="auto" w:fill="auto"/>
          </w:tcPr>
          <w:p w14:paraId="17841192" w14:textId="24CA702A" w:rsidR="00240113" w:rsidRPr="003533AF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40A2DEAA" w14:textId="77777777" w:rsidR="00240113" w:rsidRPr="003533AF" w:rsidRDefault="00240113" w:rsidP="00240113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Доплата до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мінімальної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заробітної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плати</w:t>
            </w:r>
          </w:p>
        </w:tc>
        <w:tc>
          <w:tcPr>
            <w:tcW w:w="1626" w:type="dxa"/>
            <w:shd w:val="clear" w:color="auto" w:fill="auto"/>
          </w:tcPr>
          <w:p w14:paraId="4344E451" w14:textId="78C77C79" w:rsidR="00240113" w:rsidRPr="003533AF" w:rsidRDefault="005B2D9A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38</w:t>
            </w:r>
            <w:r w:rsidR="00240113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</w:t>
            </w:r>
            <w:r w:rsidR="0024011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44F7D8FC" w14:textId="6FC387D7" w:rsidR="00240113" w:rsidRPr="00B27029" w:rsidRDefault="005B2D9A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4584</w:t>
            </w:r>
            <w:r w:rsidR="00B27029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0,00</w:t>
            </w:r>
          </w:p>
        </w:tc>
      </w:tr>
      <w:tr w:rsidR="00B27029" w14:paraId="1D9398C4" w14:textId="77777777" w:rsidTr="003533AF">
        <w:tc>
          <w:tcPr>
            <w:tcW w:w="704" w:type="dxa"/>
            <w:shd w:val="clear" w:color="auto" w:fill="auto"/>
          </w:tcPr>
          <w:p w14:paraId="3529C6EF" w14:textId="744980E1" w:rsidR="00B27029" w:rsidRPr="003533AF" w:rsidRDefault="00B27029" w:rsidP="00B27029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1EC19F42" w14:textId="77777777" w:rsidR="00B27029" w:rsidRPr="003533AF" w:rsidRDefault="00B27029" w:rsidP="00B27029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заробітна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плата</w:t>
            </w:r>
          </w:p>
        </w:tc>
        <w:tc>
          <w:tcPr>
            <w:tcW w:w="1626" w:type="dxa"/>
            <w:shd w:val="clear" w:color="auto" w:fill="auto"/>
          </w:tcPr>
          <w:p w14:paraId="0507780E" w14:textId="77777777" w:rsidR="00B27029" w:rsidRPr="003533AF" w:rsidRDefault="00B27029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0A9552BB" w14:textId="6B0C326B" w:rsidR="00B27029" w:rsidRPr="00B27029" w:rsidRDefault="005B2D9A" w:rsidP="005B2D9A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  </w:t>
            </w:r>
            <w:r w:rsidR="00347F91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 </w:t>
            </w:r>
            <w:r w:rsidR="00347F91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103659</w:t>
            </w:r>
            <w:r w:rsidR="00B27029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,00</w:t>
            </w:r>
          </w:p>
        </w:tc>
      </w:tr>
      <w:tr w:rsidR="00B27029" w14:paraId="27A4358D" w14:textId="77777777" w:rsidTr="003533AF">
        <w:tc>
          <w:tcPr>
            <w:tcW w:w="704" w:type="dxa"/>
            <w:shd w:val="clear" w:color="auto" w:fill="auto"/>
          </w:tcPr>
          <w:p w14:paraId="42585FF5" w14:textId="3A492B16" w:rsidR="00B27029" w:rsidRPr="003533AF" w:rsidRDefault="00B27029" w:rsidP="00B27029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53662227" w14:textId="77777777" w:rsidR="00B27029" w:rsidRPr="003533AF" w:rsidRDefault="00B27029" w:rsidP="00B27029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Єдиний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соц.внесок</w:t>
            </w:r>
            <w:proofErr w:type="spellEnd"/>
            <w:proofErr w:type="gram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22%</w:t>
            </w:r>
          </w:p>
        </w:tc>
        <w:tc>
          <w:tcPr>
            <w:tcW w:w="1626" w:type="dxa"/>
            <w:shd w:val="clear" w:color="auto" w:fill="auto"/>
          </w:tcPr>
          <w:p w14:paraId="10391E71" w14:textId="77777777" w:rsidR="00B27029" w:rsidRPr="003533AF" w:rsidRDefault="00B27029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7A519A95" w14:textId="66BD5169" w:rsidR="00B27029" w:rsidRPr="00B27029" w:rsidRDefault="00B27029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</w:t>
            </w:r>
            <w:r w:rsidR="00347F91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2805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,00</w:t>
            </w:r>
          </w:p>
        </w:tc>
      </w:tr>
      <w:tr w:rsidR="00B27029" w14:paraId="4403CA06" w14:textId="77777777" w:rsidTr="003533AF">
        <w:trPr>
          <w:trHeight w:val="401"/>
        </w:trPr>
        <w:tc>
          <w:tcPr>
            <w:tcW w:w="704" w:type="dxa"/>
            <w:shd w:val="clear" w:color="auto" w:fill="auto"/>
          </w:tcPr>
          <w:p w14:paraId="61A71998" w14:textId="5687D3D3" w:rsidR="00B27029" w:rsidRPr="003533AF" w:rsidRDefault="00B27029" w:rsidP="00B27029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628DBEF9" w14:textId="57FFF0C2" w:rsidR="00B27029" w:rsidRPr="003533AF" w:rsidRDefault="00B27029" w:rsidP="00B27029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</w:t>
            </w:r>
            <w:proofErr w:type="gram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Разом:   </w:t>
            </w:r>
            <w:proofErr w:type="gram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</w:t>
            </w:r>
          </w:p>
        </w:tc>
        <w:tc>
          <w:tcPr>
            <w:tcW w:w="1626" w:type="dxa"/>
            <w:shd w:val="clear" w:color="auto" w:fill="auto"/>
          </w:tcPr>
          <w:p w14:paraId="72E43FBA" w14:textId="77777777" w:rsidR="00B27029" w:rsidRPr="003533AF" w:rsidRDefault="00B27029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37" w:type="dxa"/>
            <w:shd w:val="clear" w:color="auto" w:fill="auto"/>
          </w:tcPr>
          <w:p w14:paraId="396DCAA4" w14:textId="01E33011" w:rsidR="00B27029" w:rsidRPr="003533AF" w:rsidRDefault="00B27029" w:rsidP="00C66020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</w:t>
            </w:r>
            <w:r w:rsidR="00347F91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6464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,00</w:t>
            </w:r>
          </w:p>
        </w:tc>
      </w:tr>
    </w:tbl>
    <w:p w14:paraId="606A16DA" w14:textId="77777777" w:rsidR="00F013A5" w:rsidRPr="003533AF" w:rsidRDefault="00F013A5">
      <w:pPr>
        <w:rPr>
          <w:rFonts w:ascii="Times New Roman" w:eastAsia="Calibri" w:hAnsi="Times New Roman" w:cs="Times New Roman"/>
          <w:szCs w:val="22"/>
          <w:lang w:eastAsia="en-US"/>
        </w:rPr>
      </w:pPr>
    </w:p>
    <w:p w14:paraId="60FB9EC2" w14:textId="77777777" w:rsidR="00F013A5" w:rsidRPr="0058742F" w:rsidRDefault="00BE35D2">
      <w:pPr>
        <w:spacing w:after="160" w:line="259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proofErr w:type="spellStart"/>
      <w:r w:rsidRPr="0058742F">
        <w:rPr>
          <w:rFonts w:ascii="Times New Roman" w:eastAsia="Calibri" w:hAnsi="Times New Roman" w:cs="Times New Roman"/>
          <w:b/>
          <w:lang w:eastAsia="en-US"/>
        </w:rPr>
        <w:t>Розрахунок</w:t>
      </w:r>
      <w:proofErr w:type="spellEnd"/>
      <w:r w:rsidRPr="0058742F">
        <w:rPr>
          <w:rFonts w:ascii="Times New Roman" w:eastAsia="Calibri" w:hAnsi="Times New Roman" w:cs="Times New Roman"/>
          <w:b/>
          <w:lang w:eastAsia="en-US"/>
        </w:rPr>
        <w:t xml:space="preserve"> тарифу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5211"/>
        <w:gridCol w:w="2869"/>
      </w:tblGrid>
      <w:tr w:rsidR="00F013A5" w14:paraId="517A2EB9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218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№п\п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1F7B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              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Показник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BDCC" w14:textId="7D6569EB" w:rsidR="00F013A5" w:rsidRPr="003533AF" w:rsidRDefault="00BE35D2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Сума, грн</w:t>
            </w:r>
          </w:p>
        </w:tc>
      </w:tr>
      <w:tr w:rsidR="00F013A5" w14:paraId="0B6E9506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5376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B10D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заробітну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плату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4219" w14:textId="2341A1AC" w:rsidR="00F013A5" w:rsidRPr="00A14A3D" w:rsidRDefault="00BE35D2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  <w:r w:rsidR="00FB7D34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9,45</w:t>
            </w:r>
          </w:p>
        </w:tc>
      </w:tr>
      <w:tr w:rsidR="00F013A5" w14:paraId="1FCEC3B4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B5C9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B91C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Нарахування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на фонд оплати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праці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3FE2" w14:textId="012D78E1" w:rsidR="00F013A5" w:rsidRPr="00A14A3D" w:rsidRDefault="00A14A3D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10,</w:t>
            </w:r>
            <w:r w:rsidR="00FB7D34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88</w:t>
            </w:r>
          </w:p>
        </w:tc>
      </w:tr>
      <w:tr w:rsidR="00F013A5" w14:paraId="400DBD77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9AF1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57C" w14:textId="525D7B88" w:rsidR="00F013A5" w:rsidRPr="003533AF" w:rsidRDefault="00BE35D2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Постійні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</w:t>
            </w:r>
            <w:r w:rsidR="009922E5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13,45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пор.</w:t>
            </w:r>
            <w:r w:rsidR="0011557E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</w:t>
            </w:r>
            <w:r w:rsidR="0011557E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="003B3A6E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2,50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вивіз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неч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.)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6281" w14:textId="0221BE73" w:rsidR="00F013A5" w:rsidRPr="00BD7F9E" w:rsidRDefault="003B3A6E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15,95</w:t>
            </w:r>
          </w:p>
        </w:tc>
      </w:tr>
      <w:tr w:rsidR="00F013A5" w14:paraId="65976473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4676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FA9A" w14:textId="2D7215AD" w:rsidR="00F013A5" w:rsidRPr="003533AF" w:rsidRDefault="00BE35D2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Змінні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матеріальні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(аморт.1,</w:t>
            </w:r>
            <w:r w:rsidR="00BE3200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74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грн/год+</w:t>
            </w:r>
            <w:r w:rsidR="00BE3200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6,37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грн./год.)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C8B3" w14:textId="359BDE4F" w:rsidR="00F013A5" w:rsidRPr="00BE3200" w:rsidRDefault="00BE3200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8,11</w:t>
            </w:r>
          </w:p>
        </w:tc>
      </w:tr>
      <w:tr w:rsidR="00F013A5" w14:paraId="3177C690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7F6B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1E71" w14:textId="20CCBCDD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Загальновиробничі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 w:rsidR="00E90359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(10,0% в т.ч. </w:t>
            </w:r>
            <w:proofErr w:type="spellStart"/>
            <w:proofErr w:type="gram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опалення,освіт</w:t>
            </w:r>
            <w:proofErr w:type="spellEnd"/>
            <w:proofErr w:type="gram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 2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каб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.,</w:t>
            </w:r>
            <w:r w:rsidR="0011557E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з/п зав.,</w:t>
            </w:r>
            <w:r w:rsidR="0011557E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соц.</w:t>
            </w:r>
            <w:r w:rsidR="0011557E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прац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</w:t>
            </w:r>
            <w:r w:rsidR="007B1F4C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 xml:space="preserve"> </w:t>
            </w:r>
            <w:proofErr w:type="gram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,бланки</w:t>
            </w:r>
            <w:proofErr w:type="gram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7E30" w14:textId="665BACFA" w:rsidR="00F013A5" w:rsidRPr="006F7002" w:rsidRDefault="008C507B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20,0</w:t>
            </w:r>
          </w:p>
        </w:tc>
      </w:tr>
      <w:tr w:rsidR="00F013A5" w14:paraId="78E16CE5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54F5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2242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Адміністративні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(15%)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FCFD" w14:textId="197D79E2" w:rsidR="00F013A5" w:rsidRPr="00CB67C2" w:rsidRDefault="002116D0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9,09</w:t>
            </w:r>
          </w:p>
        </w:tc>
      </w:tr>
      <w:tr w:rsidR="00F013A5" w14:paraId="500D36BF" w14:textId="77777777" w:rsidTr="0058781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781C" w14:textId="77777777" w:rsidR="00F013A5" w:rsidRPr="003533AF" w:rsidRDefault="00F013A5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22A" w14:textId="77777777" w:rsidR="00F013A5" w:rsidRPr="003533AF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Всього</w:t>
            </w:r>
            <w:proofErr w:type="spellEnd"/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:</w:t>
            </w: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892B" w14:textId="1A8E06D9" w:rsidR="00F013A5" w:rsidRPr="006F7002" w:rsidRDefault="006F7002" w:rsidP="00587814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</w:t>
            </w:r>
            <w:r w:rsidR="007C55AD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13,48</w:t>
            </w:r>
          </w:p>
        </w:tc>
      </w:tr>
    </w:tbl>
    <w:p w14:paraId="6AEB6F4D" w14:textId="77777777" w:rsidR="00724B77" w:rsidRDefault="00724B77" w:rsidP="000E3B98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27F9EA8E" w14:textId="77777777" w:rsidR="00724B77" w:rsidRDefault="00724B77" w:rsidP="000E3B98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1BE3D5E9" w14:textId="6519C07A" w:rsidR="000E3B98" w:rsidRDefault="00466583" w:rsidP="000E3B98">
      <w:pPr>
        <w:tabs>
          <w:tab w:val="center" w:pos="4677"/>
          <w:tab w:val="left" w:pos="8670"/>
        </w:tabs>
        <w:spacing w:after="160" w:line="259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Головний</w:t>
      </w:r>
      <w:proofErr w:type="spellEnd"/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бухгалтер                                     </w:t>
      </w:r>
      <w:r w:rsidR="0091761D">
        <w:rPr>
          <w:rFonts w:ascii="Times New Roman" w:eastAsia="Calibri" w:hAnsi="Times New Roman" w:cs="Times New Roman"/>
          <w:b/>
          <w:sz w:val="22"/>
          <w:szCs w:val="22"/>
          <w:lang w:val="uk-UA" w:eastAsia="en-US"/>
        </w:rPr>
        <w:t>Людмила МАРЧЕНКО</w:t>
      </w:r>
      <w:r w:rsidR="00BE35D2" w:rsidRPr="003533A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ab/>
      </w:r>
    </w:p>
    <w:p w14:paraId="09DAB565" w14:textId="37B7A93A" w:rsidR="00F013A5" w:rsidRDefault="00BE35D2" w:rsidP="000E3B98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  <w:r w:rsidRPr="003533AF">
        <w:rPr>
          <w:rFonts w:eastAsia="Calibri"/>
          <w:szCs w:val="22"/>
          <w:lang w:eastAsia="en-US"/>
        </w:rPr>
        <w:t xml:space="preserve"> </w:t>
      </w:r>
    </w:p>
    <w:p w14:paraId="369D5A8D" w14:textId="77777777" w:rsidR="00587814" w:rsidRDefault="00587814" w:rsidP="000E3B98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</w:p>
    <w:p w14:paraId="4DA7A891" w14:textId="77777777" w:rsidR="00587814" w:rsidRDefault="00587814" w:rsidP="000E3B98">
      <w:pPr>
        <w:tabs>
          <w:tab w:val="center" w:pos="4677"/>
          <w:tab w:val="left" w:pos="8670"/>
        </w:tabs>
        <w:spacing w:after="160" w:line="259" w:lineRule="auto"/>
        <w:rPr>
          <w:rFonts w:eastAsia="Calibri"/>
          <w:szCs w:val="22"/>
          <w:lang w:eastAsia="en-US"/>
        </w:rPr>
      </w:pPr>
    </w:p>
    <w:p w14:paraId="1E5140B2" w14:textId="5F775600" w:rsidR="00F013A5" w:rsidRPr="000E3B98" w:rsidRDefault="00BE35D2">
      <w:pPr>
        <w:rPr>
          <w:rFonts w:eastAsia="Calibri"/>
          <w:szCs w:val="22"/>
          <w:lang w:eastAsia="en-US"/>
        </w:rPr>
      </w:pPr>
      <w:r w:rsidRPr="003533AF">
        <w:rPr>
          <w:rFonts w:eastAsia="Calibri"/>
          <w:szCs w:val="22"/>
          <w:lang w:eastAsia="en-US"/>
        </w:rPr>
        <w:t xml:space="preserve">                                                                      </w:t>
      </w:r>
    </w:p>
    <w:p w14:paraId="2E2BBA37" w14:textId="77777777" w:rsidR="00F013A5" w:rsidRPr="003533AF" w:rsidRDefault="00F013A5" w:rsidP="00BA0968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E93A9BE" w14:textId="43ADBDB8" w:rsidR="00F013A5" w:rsidRPr="003533AF" w:rsidRDefault="00BE35D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Розрахунок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тарифу на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прання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білизни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та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одягу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установленням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диференційованої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плати </w:t>
      </w:r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умови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використання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ресурсу 100%</w:t>
      </w:r>
    </w:p>
    <w:p w14:paraId="61E3CF17" w14:textId="0A27FF75" w:rsidR="00F013A5" w:rsidRPr="003533AF" w:rsidRDefault="00BE35D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(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прання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1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пральною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машиною на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протязі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всього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робоч</w:t>
      </w:r>
      <w:proofErr w:type="spellEnd"/>
      <w:r w:rsidR="0089581F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</w:t>
      </w:r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 дня)</w:t>
      </w:r>
    </w:p>
    <w:p w14:paraId="7B8C82DD" w14:textId="77777777" w:rsidR="00F013A5" w:rsidRPr="003533AF" w:rsidRDefault="00BE35D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залежності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від</w:t>
      </w:r>
      <w:proofErr w:type="spellEnd"/>
      <w:r w:rsidRPr="003533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режиму</w:t>
      </w:r>
      <w:r w:rsidRPr="003533AF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прання</w:t>
      </w:r>
    </w:p>
    <w:p w14:paraId="58854C7F" w14:textId="77777777" w:rsidR="00F013A5" w:rsidRPr="003533AF" w:rsidRDefault="00F013A5">
      <w:pPr>
        <w:jc w:val="center"/>
        <w:rPr>
          <w:rFonts w:ascii="Calibri" w:eastAsia="Calibri" w:hAnsi="Calibri" w:cs="Times New Roman"/>
          <w:b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853"/>
        <w:gridCol w:w="662"/>
        <w:gridCol w:w="189"/>
        <w:gridCol w:w="850"/>
        <w:gridCol w:w="851"/>
        <w:gridCol w:w="992"/>
        <w:gridCol w:w="992"/>
        <w:gridCol w:w="993"/>
      </w:tblGrid>
      <w:tr w:rsidR="00F013A5" w14:paraId="17FA8EFE" w14:textId="77777777" w:rsidTr="003533AF">
        <w:trPr>
          <w:trHeight w:val="356"/>
        </w:trPr>
        <w:tc>
          <w:tcPr>
            <w:tcW w:w="544" w:type="dxa"/>
            <w:vMerge w:val="restart"/>
            <w:shd w:val="clear" w:color="auto" w:fill="auto"/>
          </w:tcPr>
          <w:p w14:paraId="0CD499DA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№</w:t>
            </w:r>
          </w:p>
          <w:p w14:paraId="531F0162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п/п</w:t>
            </w:r>
          </w:p>
        </w:tc>
        <w:tc>
          <w:tcPr>
            <w:tcW w:w="2853" w:type="dxa"/>
            <w:vMerge w:val="restart"/>
            <w:shd w:val="clear" w:color="auto" w:fill="auto"/>
          </w:tcPr>
          <w:p w14:paraId="6784E77D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</w:p>
          <w:p w14:paraId="70B18CE9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             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Показник</w:t>
            </w:r>
            <w:proofErr w:type="spellEnd"/>
          </w:p>
        </w:tc>
        <w:tc>
          <w:tcPr>
            <w:tcW w:w="662" w:type="dxa"/>
            <w:shd w:val="clear" w:color="auto" w:fill="auto"/>
          </w:tcPr>
          <w:p w14:paraId="6677B310" w14:textId="77777777" w:rsidR="00F013A5" w:rsidRPr="003533AF" w:rsidRDefault="00F013A5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4867" w:type="dxa"/>
            <w:gridSpan w:val="6"/>
            <w:shd w:val="clear" w:color="auto" w:fill="auto"/>
          </w:tcPr>
          <w:p w14:paraId="191D66B9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Тарифи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 xml:space="preserve"> </w:t>
            </w: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(грн.) в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залежності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від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режиму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прання</w:t>
            </w:r>
            <w:proofErr w:type="spellEnd"/>
          </w:p>
        </w:tc>
      </w:tr>
      <w:tr w:rsidR="00F013A5" w14:paraId="129F3F22" w14:textId="77777777" w:rsidTr="003533AF">
        <w:trPr>
          <w:trHeight w:val="405"/>
        </w:trPr>
        <w:tc>
          <w:tcPr>
            <w:tcW w:w="544" w:type="dxa"/>
            <w:vMerge/>
            <w:shd w:val="clear" w:color="auto" w:fill="auto"/>
          </w:tcPr>
          <w:p w14:paraId="024C5A34" w14:textId="77777777" w:rsidR="00F013A5" w:rsidRPr="003533AF" w:rsidRDefault="00F013A5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853" w:type="dxa"/>
            <w:vMerge/>
            <w:shd w:val="clear" w:color="auto" w:fill="auto"/>
          </w:tcPr>
          <w:p w14:paraId="462D2BA5" w14:textId="77777777" w:rsidR="00F013A5" w:rsidRPr="003533AF" w:rsidRDefault="00F013A5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DF03FF8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30хв.</w:t>
            </w:r>
          </w:p>
        </w:tc>
        <w:tc>
          <w:tcPr>
            <w:tcW w:w="850" w:type="dxa"/>
            <w:shd w:val="clear" w:color="auto" w:fill="auto"/>
          </w:tcPr>
          <w:p w14:paraId="14D2F493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40хв.</w:t>
            </w:r>
          </w:p>
        </w:tc>
        <w:tc>
          <w:tcPr>
            <w:tcW w:w="851" w:type="dxa"/>
            <w:shd w:val="clear" w:color="auto" w:fill="auto"/>
          </w:tcPr>
          <w:p w14:paraId="7BFD58F5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45хв.</w:t>
            </w:r>
          </w:p>
        </w:tc>
        <w:tc>
          <w:tcPr>
            <w:tcW w:w="992" w:type="dxa"/>
            <w:shd w:val="clear" w:color="auto" w:fill="auto"/>
          </w:tcPr>
          <w:p w14:paraId="414A99A1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60хв.</w:t>
            </w:r>
          </w:p>
        </w:tc>
        <w:tc>
          <w:tcPr>
            <w:tcW w:w="992" w:type="dxa"/>
            <w:shd w:val="clear" w:color="auto" w:fill="auto"/>
          </w:tcPr>
          <w:p w14:paraId="65F47B3F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90хв.</w:t>
            </w:r>
          </w:p>
        </w:tc>
        <w:tc>
          <w:tcPr>
            <w:tcW w:w="993" w:type="dxa"/>
            <w:shd w:val="clear" w:color="auto" w:fill="auto"/>
          </w:tcPr>
          <w:p w14:paraId="6F28FDD8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120хв</w:t>
            </w:r>
          </w:p>
        </w:tc>
      </w:tr>
      <w:tr w:rsidR="00F013A5" w14:paraId="6CFA475A" w14:textId="77777777" w:rsidTr="003533AF">
        <w:trPr>
          <w:trHeight w:val="278"/>
        </w:trPr>
        <w:tc>
          <w:tcPr>
            <w:tcW w:w="544" w:type="dxa"/>
            <w:shd w:val="clear" w:color="auto" w:fill="auto"/>
          </w:tcPr>
          <w:p w14:paraId="0245B1FA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2853" w:type="dxa"/>
            <w:shd w:val="clear" w:color="auto" w:fill="auto"/>
          </w:tcPr>
          <w:p w14:paraId="46C98741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на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заробітну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плату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C56B4BD" w14:textId="55393484" w:rsidR="00F013A5" w:rsidRPr="008C7905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4,7</w:t>
            </w:r>
            <w:r w:rsidR="008C7905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5608542" w14:textId="35856F15" w:rsidR="00F013A5" w:rsidRPr="008C7905" w:rsidRDefault="008C7905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2,97</w:t>
            </w:r>
          </w:p>
        </w:tc>
        <w:tc>
          <w:tcPr>
            <w:tcW w:w="851" w:type="dxa"/>
            <w:shd w:val="clear" w:color="auto" w:fill="auto"/>
          </w:tcPr>
          <w:p w14:paraId="42E52392" w14:textId="30CD8454" w:rsidR="00F013A5" w:rsidRPr="008C7905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7,09</w:t>
            </w:r>
          </w:p>
        </w:tc>
        <w:tc>
          <w:tcPr>
            <w:tcW w:w="992" w:type="dxa"/>
            <w:shd w:val="clear" w:color="auto" w:fill="auto"/>
          </w:tcPr>
          <w:p w14:paraId="6B9275C6" w14:textId="6DE6DDDD" w:rsidR="00F013A5" w:rsidRPr="008C7905" w:rsidRDefault="00587814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>4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9,45</w:t>
            </w:r>
          </w:p>
        </w:tc>
        <w:tc>
          <w:tcPr>
            <w:tcW w:w="992" w:type="dxa"/>
            <w:shd w:val="clear" w:color="auto" w:fill="auto"/>
          </w:tcPr>
          <w:p w14:paraId="6CBD0FAF" w14:textId="2A70C2B2" w:rsidR="00F013A5" w:rsidRPr="008C7905" w:rsidRDefault="008C7905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4,17</w:t>
            </w:r>
          </w:p>
        </w:tc>
        <w:tc>
          <w:tcPr>
            <w:tcW w:w="993" w:type="dxa"/>
            <w:shd w:val="clear" w:color="auto" w:fill="auto"/>
          </w:tcPr>
          <w:p w14:paraId="2C0F9600" w14:textId="77A53036" w:rsidR="00F013A5" w:rsidRPr="008C7905" w:rsidRDefault="008C7905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8,90</w:t>
            </w:r>
          </w:p>
        </w:tc>
      </w:tr>
      <w:tr w:rsidR="00F013A5" w14:paraId="544141BA" w14:textId="77777777" w:rsidTr="003533AF">
        <w:tc>
          <w:tcPr>
            <w:tcW w:w="544" w:type="dxa"/>
            <w:shd w:val="clear" w:color="auto" w:fill="auto"/>
          </w:tcPr>
          <w:p w14:paraId="5890413A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2853" w:type="dxa"/>
            <w:shd w:val="clear" w:color="auto" w:fill="auto"/>
          </w:tcPr>
          <w:p w14:paraId="31233FE3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Нарахування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на фонд оплати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праці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(22%)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056BDEF" w14:textId="7B4135E1" w:rsidR="00F013A5" w:rsidRPr="008C7905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C7905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5,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14:paraId="0AC144D5" w14:textId="53F744A4" w:rsidR="00F013A5" w:rsidRPr="00F459D7" w:rsidRDefault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7,25</w:t>
            </w:r>
          </w:p>
        </w:tc>
        <w:tc>
          <w:tcPr>
            <w:tcW w:w="851" w:type="dxa"/>
            <w:shd w:val="clear" w:color="auto" w:fill="auto"/>
          </w:tcPr>
          <w:p w14:paraId="337A4C0A" w14:textId="5F5C0EF3" w:rsidR="00F013A5" w:rsidRPr="00F459D7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8,16</w:t>
            </w:r>
          </w:p>
        </w:tc>
        <w:tc>
          <w:tcPr>
            <w:tcW w:w="992" w:type="dxa"/>
            <w:shd w:val="clear" w:color="auto" w:fill="auto"/>
          </w:tcPr>
          <w:p w14:paraId="75C3D8FF" w14:textId="2615B726" w:rsidR="00F013A5" w:rsidRPr="008C7905" w:rsidRDefault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C7905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10,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14:paraId="7568A5C5" w14:textId="54333DEC" w:rsidR="00F013A5" w:rsidRPr="008C7905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6,32</w:t>
            </w:r>
          </w:p>
        </w:tc>
        <w:tc>
          <w:tcPr>
            <w:tcW w:w="993" w:type="dxa"/>
            <w:shd w:val="clear" w:color="auto" w:fill="auto"/>
          </w:tcPr>
          <w:p w14:paraId="4AAC6F93" w14:textId="3B5429EE" w:rsidR="00F013A5" w:rsidRPr="008C7905" w:rsidRDefault="008C7905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</w:t>
            </w:r>
            <w:r w:rsidR="00F459D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1,76</w:t>
            </w:r>
          </w:p>
        </w:tc>
      </w:tr>
      <w:tr w:rsidR="00F013A5" w14:paraId="7AAF6C85" w14:textId="77777777" w:rsidTr="003533AF">
        <w:tc>
          <w:tcPr>
            <w:tcW w:w="544" w:type="dxa"/>
            <w:shd w:val="clear" w:color="auto" w:fill="auto"/>
          </w:tcPr>
          <w:p w14:paraId="668368EA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3</w:t>
            </w:r>
          </w:p>
        </w:tc>
        <w:tc>
          <w:tcPr>
            <w:tcW w:w="2853" w:type="dxa"/>
            <w:shd w:val="clear" w:color="auto" w:fill="auto"/>
          </w:tcPr>
          <w:p w14:paraId="5A5CCBDF" w14:textId="2D39DFF6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Постійні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матеріальні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(</w:t>
            </w:r>
            <w:r w:rsidR="00A35B5C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13,45</w:t>
            </w: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+</w:t>
            </w:r>
            <w:r w:rsidR="00A35B5C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2,50</w:t>
            </w: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вивіз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нечистот)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506154F" w14:textId="7A6CFCB2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A35B5C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7,97</w:t>
            </w:r>
          </w:p>
        </w:tc>
        <w:tc>
          <w:tcPr>
            <w:tcW w:w="850" w:type="dxa"/>
            <w:shd w:val="clear" w:color="auto" w:fill="auto"/>
          </w:tcPr>
          <w:p w14:paraId="456C55BC" w14:textId="5C52E4C6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587814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0,63</w:t>
            </w:r>
          </w:p>
        </w:tc>
        <w:tc>
          <w:tcPr>
            <w:tcW w:w="851" w:type="dxa"/>
            <w:shd w:val="clear" w:color="auto" w:fill="auto"/>
          </w:tcPr>
          <w:p w14:paraId="6821E58F" w14:textId="4A7942D9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BB427B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1,96</w:t>
            </w:r>
          </w:p>
        </w:tc>
        <w:tc>
          <w:tcPr>
            <w:tcW w:w="992" w:type="dxa"/>
            <w:shd w:val="clear" w:color="auto" w:fill="auto"/>
          </w:tcPr>
          <w:p w14:paraId="77709E19" w14:textId="4F326DE4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15,95</w:t>
            </w:r>
          </w:p>
        </w:tc>
        <w:tc>
          <w:tcPr>
            <w:tcW w:w="992" w:type="dxa"/>
            <w:shd w:val="clear" w:color="auto" w:fill="auto"/>
          </w:tcPr>
          <w:p w14:paraId="366E2EA7" w14:textId="0730FF83" w:rsidR="00F013A5" w:rsidRPr="00515A22" w:rsidRDefault="008154CE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23,92</w:t>
            </w:r>
          </w:p>
        </w:tc>
        <w:tc>
          <w:tcPr>
            <w:tcW w:w="993" w:type="dxa"/>
            <w:shd w:val="clear" w:color="auto" w:fill="auto"/>
          </w:tcPr>
          <w:p w14:paraId="3C008307" w14:textId="4FF35BFB" w:rsidR="00F013A5" w:rsidRPr="003533AF" w:rsidRDefault="008154CE" w:rsidP="00587814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31,90</w:t>
            </w:r>
          </w:p>
        </w:tc>
      </w:tr>
      <w:tr w:rsidR="00F013A5" w14:paraId="4DD7B37C" w14:textId="77777777" w:rsidTr="003533AF">
        <w:tc>
          <w:tcPr>
            <w:tcW w:w="544" w:type="dxa"/>
            <w:shd w:val="clear" w:color="auto" w:fill="auto"/>
          </w:tcPr>
          <w:p w14:paraId="36E3275F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2853" w:type="dxa"/>
            <w:shd w:val="clear" w:color="auto" w:fill="auto"/>
          </w:tcPr>
          <w:p w14:paraId="436A477F" w14:textId="28A10433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Змінні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матеріалі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за 1 </w:t>
            </w:r>
            <w:proofErr w:type="gram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год.(</w:t>
            </w:r>
            <w:proofErr w:type="gram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аморт.-1,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74</w:t>
            </w: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ел.ен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.-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6,37</w:t>
            </w: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грн.)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F45A0C3" w14:textId="73FD2C32" w:rsidR="00F013A5" w:rsidRPr="008154CE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4,05</w:t>
            </w:r>
          </w:p>
        </w:tc>
        <w:tc>
          <w:tcPr>
            <w:tcW w:w="850" w:type="dxa"/>
            <w:shd w:val="clear" w:color="auto" w:fill="auto"/>
          </w:tcPr>
          <w:p w14:paraId="0D353993" w14:textId="7F56C6C5" w:rsidR="00F013A5" w:rsidRPr="008154CE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 w:rsidR="00587814">
              <w:rPr>
                <w:rFonts w:ascii="Times New Roman" w:eastAsia="Calibri" w:hAnsi="Times New Roman" w:cs="Times New Roman"/>
                <w:szCs w:val="22"/>
                <w:lang w:eastAsia="en-US"/>
              </w:rPr>
              <w:t>5,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14:paraId="4DEE82FC" w14:textId="48489E8B" w:rsidR="00F013A5" w:rsidRPr="008154CE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6,08</w:t>
            </w:r>
          </w:p>
        </w:tc>
        <w:tc>
          <w:tcPr>
            <w:tcW w:w="992" w:type="dxa"/>
            <w:shd w:val="clear" w:color="auto" w:fill="auto"/>
          </w:tcPr>
          <w:p w14:paraId="5223DB6E" w14:textId="46B9B139" w:rsidR="00F013A5" w:rsidRPr="008154CE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8,11</w:t>
            </w:r>
          </w:p>
        </w:tc>
        <w:tc>
          <w:tcPr>
            <w:tcW w:w="992" w:type="dxa"/>
            <w:shd w:val="clear" w:color="auto" w:fill="auto"/>
          </w:tcPr>
          <w:p w14:paraId="44A5FBA7" w14:textId="41D6AE31" w:rsidR="00F013A5" w:rsidRPr="008154CE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12,16</w:t>
            </w:r>
          </w:p>
        </w:tc>
        <w:tc>
          <w:tcPr>
            <w:tcW w:w="993" w:type="dxa"/>
            <w:shd w:val="clear" w:color="auto" w:fill="auto"/>
          </w:tcPr>
          <w:p w14:paraId="2EB416B4" w14:textId="064E8D8A" w:rsidR="00F013A5" w:rsidRPr="008154CE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587814">
              <w:rPr>
                <w:rFonts w:ascii="Times New Roman" w:eastAsia="Calibri" w:hAnsi="Times New Roman" w:cs="Times New Roman"/>
                <w:szCs w:val="22"/>
                <w:lang w:eastAsia="en-US"/>
              </w:rPr>
              <w:t>1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6,22</w:t>
            </w:r>
          </w:p>
        </w:tc>
      </w:tr>
      <w:tr w:rsidR="00F013A5" w14:paraId="45AA4DB1" w14:textId="77777777" w:rsidTr="003533AF">
        <w:tc>
          <w:tcPr>
            <w:tcW w:w="544" w:type="dxa"/>
            <w:shd w:val="clear" w:color="auto" w:fill="auto"/>
          </w:tcPr>
          <w:p w14:paraId="670D6972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5</w:t>
            </w:r>
          </w:p>
        </w:tc>
        <w:tc>
          <w:tcPr>
            <w:tcW w:w="2853" w:type="dxa"/>
            <w:shd w:val="clear" w:color="auto" w:fill="auto"/>
          </w:tcPr>
          <w:p w14:paraId="08932C9C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Загально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виробничі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gram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( 10</w:t>
            </w:r>
            <w:proofErr w:type="gram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,0% в т.ч.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опалення,освітл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. 2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каб</w:t>
            </w:r>
            <w:proofErr w:type="spellEnd"/>
            <w:proofErr w:type="gram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.,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пакети</w:t>
            </w:r>
            <w:proofErr w:type="gram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,бланки,част.з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/п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завідувача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та </w:t>
            </w: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соц.роб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.)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1230942" w14:textId="72B3574E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D56048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10,</w:t>
            </w:r>
            <w:r w:rsidR="00515A22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826DF61" w14:textId="585728D0" w:rsidR="00F013A5" w:rsidRPr="00515A22" w:rsidRDefault="00587814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515A22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</w:t>
            </w:r>
            <w:r w:rsidR="00D56048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3,33</w:t>
            </w:r>
          </w:p>
        </w:tc>
        <w:tc>
          <w:tcPr>
            <w:tcW w:w="851" w:type="dxa"/>
            <w:shd w:val="clear" w:color="auto" w:fill="auto"/>
          </w:tcPr>
          <w:p w14:paraId="56543AC5" w14:textId="4E9977C9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D56048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14:paraId="785F69AF" w14:textId="14D49D7F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A74A8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20</w:t>
            </w:r>
            <w:r w:rsidR="00515A22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7F6661C5" w14:textId="40CE2A19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 w:rsidR="00A74A8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14:paraId="15C1C4DF" w14:textId="60DC3CB2" w:rsidR="00F013A5" w:rsidRPr="00515A22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A74A87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40,00</w:t>
            </w:r>
          </w:p>
        </w:tc>
      </w:tr>
      <w:tr w:rsidR="00F013A5" w14:paraId="1A6EB54A" w14:textId="77777777" w:rsidTr="003533AF">
        <w:trPr>
          <w:trHeight w:val="673"/>
        </w:trPr>
        <w:tc>
          <w:tcPr>
            <w:tcW w:w="544" w:type="dxa"/>
            <w:shd w:val="clear" w:color="auto" w:fill="auto"/>
          </w:tcPr>
          <w:p w14:paraId="31735F5C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6</w:t>
            </w:r>
          </w:p>
        </w:tc>
        <w:tc>
          <w:tcPr>
            <w:tcW w:w="2853" w:type="dxa"/>
            <w:shd w:val="clear" w:color="auto" w:fill="auto"/>
          </w:tcPr>
          <w:p w14:paraId="321E2104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proofErr w:type="spell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Адміністративні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витрати</w:t>
            </w:r>
            <w:proofErr w:type="spell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(</w:t>
            </w:r>
            <w:proofErr w:type="gramEnd"/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>15%)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8E57310" w14:textId="0868AE02" w:rsidR="00F013A5" w:rsidRPr="003533AF" w:rsidRDefault="00BE35D2" w:rsidP="00587814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4,55</w:t>
            </w:r>
          </w:p>
        </w:tc>
        <w:tc>
          <w:tcPr>
            <w:tcW w:w="850" w:type="dxa"/>
            <w:shd w:val="clear" w:color="auto" w:fill="auto"/>
          </w:tcPr>
          <w:p w14:paraId="257C1A23" w14:textId="4817B2E5" w:rsidR="00F013A5" w:rsidRPr="009F3EE8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6,06</w:t>
            </w:r>
          </w:p>
        </w:tc>
        <w:tc>
          <w:tcPr>
            <w:tcW w:w="851" w:type="dxa"/>
            <w:shd w:val="clear" w:color="auto" w:fill="auto"/>
          </w:tcPr>
          <w:p w14:paraId="250364B8" w14:textId="5C912BD1" w:rsidR="00F013A5" w:rsidRPr="009F3EE8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6,82</w:t>
            </w:r>
          </w:p>
        </w:tc>
        <w:tc>
          <w:tcPr>
            <w:tcW w:w="992" w:type="dxa"/>
            <w:shd w:val="clear" w:color="auto" w:fill="auto"/>
          </w:tcPr>
          <w:p w14:paraId="0E3B9C92" w14:textId="43543595" w:rsidR="00F013A5" w:rsidRPr="009F3EE8" w:rsidRDefault="00587814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9,09</w:t>
            </w:r>
          </w:p>
        </w:tc>
        <w:tc>
          <w:tcPr>
            <w:tcW w:w="992" w:type="dxa"/>
            <w:shd w:val="clear" w:color="auto" w:fill="auto"/>
          </w:tcPr>
          <w:p w14:paraId="1FF24995" w14:textId="2765B0A6" w:rsidR="00F013A5" w:rsidRPr="009F3EE8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13,64</w:t>
            </w:r>
          </w:p>
        </w:tc>
        <w:tc>
          <w:tcPr>
            <w:tcW w:w="993" w:type="dxa"/>
            <w:shd w:val="clear" w:color="auto" w:fill="auto"/>
          </w:tcPr>
          <w:p w14:paraId="2CFDA9FA" w14:textId="3BC428F5" w:rsidR="00F013A5" w:rsidRPr="003533AF" w:rsidRDefault="00BE35D2" w:rsidP="00587814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18,18</w:t>
            </w:r>
          </w:p>
        </w:tc>
      </w:tr>
      <w:tr w:rsidR="00F013A5" w14:paraId="7E525BA6" w14:textId="77777777" w:rsidTr="003533AF">
        <w:trPr>
          <w:trHeight w:val="711"/>
        </w:trPr>
        <w:tc>
          <w:tcPr>
            <w:tcW w:w="544" w:type="dxa"/>
            <w:shd w:val="clear" w:color="auto" w:fill="auto"/>
          </w:tcPr>
          <w:p w14:paraId="242D86B7" w14:textId="77777777" w:rsidR="00F013A5" w:rsidRPr="003533AF" w:rsidRDefault="00F013A5">
            <w:pPr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  <w:tc>
          <w:tcPr>
            <w:tcW w:w="2853" w:type="dxa"/>
            <w:shd w:val="clear" w:color="auto" w:fill="auto"/>
          </w:tcPr>
          <w:p w14:paraId="0195E21E" w14:textId="77777777" w:rsidR="00F013A5" w:rsidRPr="003533AF" w:rsidRDefault="00BE35D2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100% (повна) вартість 1 послуги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E103EE2" w14:textId="609CC652" w:rsidR="00F013A5" w:rsidRPr="009F3EE8" w:rsidRDefault="008154CE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56,73</w:t>
            </w:r>
          </w:p>
        </w:tc>
        <w:tc>
          <w:tcPr>
            <w:tcW w:w="850" w:type="dxa"/>
            <w:shd w:val="clear" w:color="auto" w:fill="auto"/>
          </w:tcPr>
          <w:p w14:paraId="004967D5" w14:textId="44BFC012" w:rsidR="00F013A5" w:rsidRPr="009F3EE8" w:rsidRDefault="008154CE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75,65</w:t>
            </w:r>
          </w:p>
        </w:tc>
        <w:tc>
          <w:tcPr>
            <w:tcW w:w="851" w:type="dxa"/>
            <w:shd w:val="clear" w:color="auto" w:fill="auto"/>
          </w:tcPr>
          <w:p w14:paraId="1B20FB79" w14:textId="5F014A00" w:rsidR="00F013A5" w:rsidRPr="009F3EE8" w:rsidRDefault="00BE35D2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85,11</w:t>
            </w:r>
          </w:p>
        </w:tc>
        <w:tc>
          <w:tcPr>
            <w:tcW w:w="992" w:type="dxa"/>
            <w:shd w:val="clear" w:color="auto" w:fill="auto"/>
          </w:tcPr>
          <w:p w14:paraId="5B5C0110" w14:textId="2255FFA6" w:rsidR="00F013A5" w:rsidRPr="009F3EE8" w:rsidRDefault="009F3EE8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</w:t>
            </w:r>
            <w:r w:rsidR="008154CE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13,48</w:t>
            </w:r>
          </w:p>
        </w:tc>
        <w:tc>
          <w:tcPr>
            <w:tcW w:w="992" w:type="dxa"/>
            <w:shd w:val="clear" w:color="auto" w:fill="auto"/>
          </w:tcPr>
          <w:p w14:paraId="73A19C33" w14:textId="675AE870" w:rsidR="00F013A5" w:rsidRPr="001D77F8" w:rsidRDefault="008154CE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170,</w:t>
            </w:r>
            <w:r w:rsidR="00A23A4F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</w:t>
            </w: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9F2451E" w14:textId="7730D93B" w:rsidR="00F013A5" w:rsidRPr="009F3EE8" w:rsidRDefault="009F3EE8" w:rsidP="00587814">
            <w:pP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</w:t>
            </w:r>
            <w:r w:rsidR="00A23A4F">
              <w:rPr>
                <w:rFonts w:ascii="Times New Roman" w:eastAsia="Calibri" w:hAnsi="Times New Roman" w:cs="Times New Roman"/>
                <w:szCs w:val="22"/>
                <w:lang w:val="uk-UA" w:eastAsia="en-US"/>
              </w:rPr>
              <w:t>26,96</w:t>
            </w:r>
          </w:p>
        </w:tc>
      </w:tr>
      <w:tr w:rsidR="00F013A5" w14:paraId="0A84E43F" w14:textId="77777777" w:rsidTr="00726DDF">
        <w:trPr>
          <w:trHeight w:val="503"/>
        </w:trPr>
        <w:tc>
          <w:tcPr>
            <w:tcW w:w="544" w:type="dxa"/>
            <w:shd w:val="clear" w:color="auto" w:fill="auto"/>
          </w:tcPr>
          <w:p w14:paraId="3892E1A5" w14:textId="77777777" w:rsidR="00F013A5" w:rsidRPr="003533AF" w:rsidRDefault="00F013A5">
            <w:pP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53" w:type="dxa"/>
            <w:shd w:val="clear" w:color="auto" w:fill="auto"/>
          </w:tcPr>
          <w:p w14:paraId="75E757F8" w14:textId="1D14FF16" w:rsidR="00F013A5" w:rsidRPr="00022762" w:rsidRDefault="00BE35D2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proofErr w:type="spellStart"/>
            <w:r w:rsidRPr="003533AF">
              <w:rPr>
                <w:rFonts w:ascii="Times New Roman" w:hAnsi="Times New Roman" w:cs="Times New Roman"/>
                <w:sz w:val="22"/>
                <w:szCs w:val="22"/>
              </w:rPr>
              <w:t>Диференційована</w:t>
            </w:r>
            <w:proofErr w:type="spellEnd"/>
            <w:r w:rsidRPr="003533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33AF">
              <w:rPr>
                <w:rFonts w:ascii="Times New Roman" w:hAnsi="Times New Roman" w:cs="Times New Roman"/>
                <w:sz w:val="22"/>
                <w:szCs w:val="22"/>
              </w:rPr>
              <w:t>вартість</w:t>
            </w:r>
            <w:proofErr w:type="spellEnd"/>
            <w:r w:rsidRPr="003533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33AF">
              <w:rPr>
                <w:rFonts w:ascii="Times New Roman" w:hAnsi="Times New Roman" w:cs="Times New Roman"/>
                <w:sz w:val="22"/>
                <w:szCs w:val="22"/>
              </w:rPr>
              <w:t>послуги</w:t>
            </w:r>
            <w:proofErr w:type="spellEnd"/>
            <w:r w:rsidR="0002276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75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726CDEA" w14:textId="0BA47DAF" w:rsidR="00F013A5" w:rsidRPr="009F3EE8" w:rsidRDefault="00A23A4F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42,55</w:t>
            </w:r>
          </w:p>
        </w:tc>
        <w:tc>
          <w:tcPr>
            <w:tcW w:w="850" w:type="dxa"/>
            <w:shd w:val="clear" w:color="auto" w:fill="auto"/>
          </w:tcPr>
          <w:p w14:paraId="36B6578F" w14:textId="7407CAD5" w:rsidR="00F013A5" w:rsidRPr="009F3EE8" w:rsidRDefault="00A23A4F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56,73</w:t>
            </w:r>
          </w:p>
        </w:tc>
        <w:tc>
          <w:tcPr>
            <w:tcW w:w="851" w:type="dxa"/>
            <w:shd w:val="clear" w:color="auto" w:fill="auto"/>
          </w:tcPr>
          <w:p w14:paraId="0C49E2B7" w14:textId="611956B1" w:rsidR="00F013A5" w:rsidRPr="009F3EE8" w:rsidRDefault="00BE35D2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 w:rsidRPr="003533A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A23A4F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63,83</w:t>
            </w:r>
          </w:p>
        </w:tc>
        <w:tc>
          <w:tcPr>
            <w:tcW w:w="992" w:type="dxa"/>
            <w:shd w:val="clear" w:color="auto" w:fill="auto"/>
          </w:tcPr>
          <w:p w14:paraId="098B5130" w14:textId="1C25E66F" w:rsidR="00F013A5" w:rsidRPr="009F3EE8" w:rsidRDefault="00A23A4F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85,41</w:t>
            </w:r>
          </w:p>
        </w:tc>
        <w:tc>
          <w:tcPr>
            <w:tcW w:w="992" w:type="dxa"/>
            <w:shd w:val="clear" w:color="auto" w:fill="auto"/>
          </w:tcPr>
          <w:p w14:paraId="40B65596" w14:textId="0E365C15" w:rsidR="00F013A5" w:rsidRPr="009F3EE8" w:rsidRDefault="009F3EE8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</w:t>
            </w:r>
            <w:r w:rsidR="00A23A4F"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27,66</w:t>
            </w:r>
          </w:p>
        </w:tc>
        <w:tc>
          <w:tcPr>
            <w:tcW w:w="993" w:type="dxa"/>
            <w:shd w:val="clear" w:color="auto" w:fill="auto"/>
          </w:tcPr>
          <w:p w14:paraId="2DFE2958" w14:textId="049D838B" w:rsidR="00F013A5" w:rsidRPr="00974447" w:rsidRDefault="00A23A4F" w:rsidP="00587814">
            <w:pP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 w:eastAsia="en-US"/>
              </w:rPr>
              <w:t>170,22</w:t>
            </w:r>
          </w:p>
        </w:tc>
      </w:tr>
    </w:tbl>
    <w:p w14:paraId="2734FF1C" w14:textId="77777777" w:rsidR="00F013A5" w:rsidRPr="003533AF" w:rsidRDefault="00F013A5">
      <w:pPr>
        <w:rPr>
          <w:rFonts w:ascii="Times New Roman" w:eastAsia="Calibri" w:hAnsi="Times New Roman" w:cs="Times New Roman"/>
          <w:szCs w:val="22"/>
          <w:lang w:eastAsia="en-US"/>
        </w:rPr>
      </w:pPr>
    </w:p>
    <w:p w14:paraId="372B8DD2" w14:textId="2B041283" w:rsidR="00F013A5" w:rsidRPr="00726DDF" w:rsidRDefault="00BE35D2">
      <w:pPr>
        <w:rPr>
          <w:rFonts w:ascii="Times New Roman" w:eastAsia="Calibri" w:hAnsi="Times New Roman" w:cs="Times New Roman"/>
          <w:lang w:eastAsia="en-US"/>
        </w:rPr>
      </w:pPr>
      <w:proofErr w:type="spellStart"/>
      <w:r w:rsidRPr="00726DDF">
        <w:rPr>
          <w:rFonts w:ascii="Times New Roman" w:eastAsia="Calibri" w:hAnsi="Times New Roman" w:cs="Times New Roman"/>
          <w:lang w:eastAsia="en-US"/>
        </w:rPr>
        <w:t>Вивіз</w:t>
      </w:r>
      <w:proofErr w:type="spellEnd"/>
      <w:r w:rsidRPr="00726DDF">
        <w:rPr>
          <w:rFonts w:ascii="Times New Roman" w:eastAsia="Calibri" w:hAnsi="Times New Roman" w:cs="Times New Roman"/>
          <w:lang w:eastAsia="en-US"/>
        </w:rPr>
        <w:t xml:space="preserve"> нечистот- 1 </w:t>
      </w:r>
      <w:proofErr w:type="spellStart"/>
      <w:r w:rsidRPr="00726DDF">
        <w:rPr>
          <w:rFonts w:ascii="Times New Roman" w:eastAsia="Calibri" w:hAnsi="Times New Roman" w:cs="Times New Roman"/>
          <w:lang w:eastAsia="en-US"/>
        </w:rPr>
        <w:t>куб.м</w:t>
      </w:r>
      <w:proofErr w:type="spellEnd"/>
      <w:r w:rsidRPr="00726DDF">
        <w:rPr>
          <w:rFonts w:ascii="Times New Roman" w:eastAsia="Calibri" w:hAnsi="Times New Roman" w:cs="Times New Roman"/>
          <w:lang w:eastAsia="en-US"/>
        </w:rPr>
        <w:t>.-</w:t>
      </w:r>
      <w:r w:rsidR="006B5F0D">
        <w:rPr>
          <w:rFonts w:ascii="Times New Roman" w:eastAsia="Calibri" w:hAnsi="Times New Roman" w:cs="Times New Roman"/>
          <w:lang w:val="uk-UA" w:eastAsia="en-US"/>
        </w:rPr>
        <w:t xml:space="preserve">100 </w:t>
      </w:r>
      <w:r w:rsidRPr="00726DDF">
        <w:rPr>
          <w:rFonts w:ascii="Times New Roman" w:eastAsia="Calibri" w:hAnsi="Times New Roman" w:cs="Times New Roman"/>
          <w:lang w:eastAsia="en-US"/>
        </w:rPr>
        <w:t>грн</w:t>
      </w:r>
      <w:r w:rsidR="00587814" w:rsidRPr="00726DDF">
        <w:rPr>
          <w:rFonts w:ascii="Times New Roman" w:eastAsia="Calibri" w:hAnsi="Times New Roman" w:cs="Times New Roman"/>
          <w:lang w:eastAsia="en-US"/>
        </w:rPr>
        <w:t xml:space="preserve">. 1 цикл </w:t>
      </w:r>
      <w:proofErr w:type="spellStart"/>
      <w:r w:rsidR="00587814" w:rsidRPr="00726DDF">
        <w:rPr>
          <w:rFonts w:ascii="Times New Roman" w:eastAsia="Calibri" w:hAnsi="Times New Roman" w:cs="Times New Roman"/>
          <w:lang w:eastAsia="en-US"/>
        </w:rPr>
        <w:t>прання</w:t>
      </w:r>
      <w:proofErr w:type="spellEnd"/>
      <w:r w:rsidR="00587814" w:rsidRPr="00726DDF">
        <w:rPr>
          <w:rFonts w:ascii="Times New Roman" w:eastAsia="Calibri" w:hAnsi="Times New Roman" w:cs="Times New Roman"/>
          <w:lang w:eastAsia="en-US"/>
        </w:rPr>
        <w:t xml:space="preserve"> – 70,00*0,05 = </w:t>
      </w:r>
      <w:r w:rsidR="006B5F0D">
        <w:rPr>
          <w:rFonts w:ascii="Times New Roman" w:eastAsia="Calibri" w:hAnsi="Times New Roman" w:cs="Times New Roman"/>
          <w:lang w:val="uk-UA" w:eastAsia="en-US"/>
        </w:rPr>
        <w:t xml:space="preserve">5 </w:t>
      </w:r>
      <w:r w:rsidRPr="00726DDF">
        <w:rPr>
          <w:rFonts w:ascii="Times New Roman" w:eastAsia="Calibri" w:hAnsi="Times New Roman" w:cs="Times New Roman"/>
          <w:lang w:eastAsia="en-US"/>
        </w:rPr>
        <w:t xml:space="preserve">грн. – </w:t>
      </w:r>
      <w:proofErr w:type="spellStart"/>
      <w:r w:rsidRPr="00726DDF">
        <w:rPr>
          <w:rFonts w:ascii="Times New Roman" w:eastAsia="Calibri" w:hAnsi="Times New Roman" w:cs="Times New Roman"/>
          <w:lang w:eastAsia="en-US"/>
        </w:rPr>
        <w:t>в</w:t>
      </w:r>
      <w:r w:rsidR="00587814" w:rsidRPr="00726DDF">
        <w:rPr>
          <w:rFonts w:ascii="Times New Roman" w:eastAsia="Calibri" w:hAnsi="Times New Roman" w:cs="Times New Roman"/>
          <w:lang w:eastAsia="en-US"/>
        </w:rPr>
        <w:t>ит</w:t>
      </w:r>
      <w:r w:rsidRPr="00726DDF">
        <w:rPr>
          <w:rFonts w:ascii="Times New Roman" w:eastAsia="Calibri" w:hAnsi="Times New Roman" w:cs="Times New Roman"/>
          <w:lang w:eastAsia="en-US"/>
        </w:rPr>
        <w:t>рати</w:t>
      </w:r>
      <w:proofErr w:type="spellEnd"/>
      <w:r w:rsidRPr="00726DDF">
        <w:rPr>
          <w:rFonts w:ascii="Times New Roman" w:eastAsia="Calibri" w:hAnsi="Times New Roman" w:cs="Times New Roman"/>
          <w:lang w:eastAsia="en-US"/>
        </w:rPr>
        <w:t xml:space="preserve"> = </w:t>
      </w:r>
      <w:r w:rsidR="006B5F0D">
        <w:rPr>
          <w:rFonts w:ascii="Times New Roman" w:eastAsia="Calibri" w:hAnsi="Times New Roman" w:cs="Times New Roman"/>
          <w:lang w:val="uk-UA" w:eastAsia="en-US"/>
        </w:rPr>
        <w:t>2,50</w:t>
      </w:r>
      <w:r w:rsidRPr="00726DDF">
        <w:rPr>
          <w:rFonts w:ascii="Times New Roman" w:eastAsia="Calibri" w:hAnsi="Times New Roman" w:cs="Times New Roman"/>
          <w:lang w:eastAsia="en-US"/>
        </w:rPr>
        <w:t>грн. за цикл.</w:t>
      </w:r>
    </w:p>
    <w:p w14:paraId="1CEC710E" w14:textId="4FD27EDA" w:rsidR="00F013A5" w:rsidRPr="00726DDF" w:rsidRDefault="00BE35D2">
      <w:pPr>
        <w:rPr>
          <w:rFonts w:ascii="Times New Roman" w:hAnsi="Times New Roman" w:cs="Times New Roman"/>
        </w:rPr>
      </w:pPr>
      <w:r w:rsidRPr="00726DDF">
        <w:rPr>
          <w:rFonts w:ascii="Times New Roman" w:hAnsi="Times New Roman" w:cs="Times New Roman"/>
        </w:rPr>
        <w:t>Порошок- 150гр.-=</w:t>
      </w:r>
      <w:r w:rsidR="009922E5">
        <w:rPr>
          <w:rFonts w:ascii="Times New Roman" w:hAnsi="Times New Roman" w:cs="Times New Roman"/>
          <w:lang w:val="uk-UA"/>
        </w:rPr>
        <w:t>89,69</w:t>
      </w:r>
      <w:r w:rsidRPr="00726DDF">
        <w:rPr>
          <w:rFonts w:ascii="Times New Roman" w:hAnsi="Times New Roman" w:cs="Times New Roman"/>
        </w:rPr>
        <w:t xml:space="preserve"> за 1кг*0,15=</w:t>
      </w:r>
      <w:r w:rsidR="00587814" w:rsidRPr="00726DDF">
        <w:rPr>
          <w:rFonts w:ascii="Times New Roman" w:hAnsi="Times New Roman" w:cs="Times New Roman"/>
        </w:rPr>
        <w:t>1</w:t>
      </w:r>
      <w:r w:rsidR="009922E5">
        <w:rPr>
          <w:rFonts w:ascii="Times New Roman" w:hAnsi="Times New Roman" w:cs="Times New Roman"/>
          <w:lang w:val="uk-UA"/>
        </w:rPr>
        <w:t>3,45</w:t>
      </w:r>
      <w:r w:rsidRPr="00726DDF">
        <w:rPr>
          <w:rFonts w:ascii="Times New Roman" w:hAnsi="Times New Roman" w:cs="Times New Roman"/>
        </w:rPr>
        <w:t>грн. на 1 загрузку</w:t>
      </w:r>
    </w:p>
    <w:p w14:paraId="35B9EFAB" w14:textId="539435AE" w:rsidR="00F013A5" w:rsidRPr="00726DDF" w:rsidRDefault="00BE35D2">
      <w:pPr>
        <w:rPr>
          <w:rFonts w:ascii="Times New Roman" w:hAnsi="Times New Roman" w:cs="Times New Roman"/>
        </w:rPr>
      </w:pPr>
      <w:r w:rsidRPr="00726DDF">
        <w:rPr>
          <w:rFonts w:ascii="Times New Roman" w:hAnsi="Times New Roman" w:cs="Times New Roman"/>
        </w:rPr>
        <w:t>Амортиз.маш.17500+</w:t>
      </w:r>
      <w:r w:rsidR="007B1F4C">
        <w:rPr>
          <w:rFonts w:ascii="Times New Roman" w:hAnsi="Times New Roman" w:cs="Times New Roman"/>
          <w:lang w:val="uk-UA"/>
        </w:rPr>
        <w:t>7200</w:t>
      </w:r>
      <w:r w:rsidRPr="00726DDF">
        <w:rPr>
          <w:rFonts w:ascii="Times New Roman" w:hAnsi="Times New Roman" w:cs="Times New Roman"/>
        </w:rPr>
        <w:t>=</w:t>
      </w:r>
      <w:proofErr w:type="gramStart"/>
      <w:r w:rsidRPr="00726DDF">
        <w:rPr>
          <w:rFonts w:ascii="Times New Roman" w:hAnsi="Times New Roman" w:cs="Times New Roman"/>
        </w:rPr>
        <w:t>2</w:t>
      </w:r>
      <w:r w:rsidR="007B1F4C">
        <w:rPr>
          <w:rFonts w:ascii="Times New Roman" w:hAnsi="Times New Roman" w:cs="Times New Roman"/>
          <w:lang w:val="uk-UA"/>
        </w:rPr>
        <w:t>47</w:t>
      </w:r>
      <w:r w:rsidRPr="00726DDF">
        <w:rPr>
          <w:rFonts w:ascii="Times New Roman" w:hAnsi="Times New Roman" w:cs="Times New Roman"/>
        </w:rPr>
        <w:t>00 ;</w:t>
      </w:r>
      <w:proofErr w:type="gramEnd"/>
      <w:r w:rsidRPr="00726DDF">
        <w:rPr>
          <w:rFonts w:ascii="Times New Roman" w:hAnsi="Times New Roman" w:cs="Times New Roman"/>
        </w:rPr>
        <w:t xml:space="preserve"> </w:t>
      </w:r>
      <w:proofErr w:type="spellStart"/>
      <w:r w:rsidRPr="00726DDF">
        <w:rPr>
          <w:rFonts w:ascii="Times New Roman" w:hAnsi="Times New Roman" w:cs="Times New Roman"/>
        </w:rPr>
        <w:t>нарахов.аморт</w:t>
      </w:r>
      <w:proofErr w:type="spellEnd"/>
      <w:r w:rsidRPr="00726DDF">
        <w:rPr>
          <w:rFonts w:ascii="Times New Roman" w:hAnsi="Times New Roman" w:cs="Times New Roman"/>
        </w:rPr>
        <w:t>. 2</w:t>
      </w:r>
      <w:r w:rsidR="00CA56EC">
        <w:rPr>
          <w:rFonts w:ascii="Times New Roman" w:hAnsi="Times New Roman" w:cs="Times New Roman"/>
          <w:lang w:val="uk-UA"/>
        </w:rPr>
        <w:t>9</w:t>
      </w:r>
      <w:r w:rsidRPr="00726DDF">
        <w:rPr>
          <w:rFonts w:ascii="Times New Roman" w:hAnsi="Times New Roman" w:cs="Times New Roman"/>
        </w:rPr>
        <w:t>52/12міс=2</w:t>
      </w:r>
      <w:r w:rsidR="00CA56EC">
        <w:rPr>
          <w:rFonts w:ascii="Times New Roman" w:hAnsi="Times New Roman" w:cs="Times New Roman"/>
          <w:lang w:val="uk-UA"/>
        </w:rPr>
        <w:t>46</w:t>
      </w:r>
      <w:r w:rsidRPr="00726DDF">
        <w:rPr>
          <w:rFonts w:ascii="Times New Roman" w:hAnsi="Times New Roman" w:cs="Times New Roman"/>
        </w:rPr>
        <w:t>,00грн./</w:t>
      </w:r>
      <w:proofErr w:type="spellStart"/>
      <w:proofErr w:type="gramStart"/>
      <w:r w:rsidRPr="00726DDF">
        <w:rPr>
          <w:rFonts w:ascii="Times New Roman" w:hAnsi="Times New Roman" w:cs="Times New Roman"/>
        </w:rPr>
        <w:t>міс</w:t>
      </w:r>
      <w:proofErr w:type="spellEnd"/>
      <w:r w:rsidRPr="00726DDF">
        <w:rPr>
          <w:rFonts w:ascii="Times New Roman" w:hAnsi="Times New Roman" w:cs="Times New Roman"/>
        </w:rPr>
        <w:t>./</w:t>
      </w:r>
      <w:proofErr w:type="gramEnd"/>
      <w:r w:rsidR="00CA56EC">
        <w:rPr>
          <w:rFonts w:ascii="Times New Roman" w:hAnsi="Times New Roman" w:cs="Times New Roman"/>
          <w:lang w:val="uk-UA"/>
        </w:rPr>
        <w:t>184,50</w:t>
      </w:r>
      <w:r w:rsidR="00B9123A">
        <w:rPr>
          <w:rFonts w:ascii="Times New Roman" w:hAnsi="Times New Roman" w:cs="Times New Roman"/>
          <w:lang w:val="uk-UA"/>
        </w:rPr>
        <w:t xml:space="preserve"> </w:t>
      </w:r>
      <w:r w:rsidRPr="00726DDF">
        <w:rPr>
          <w:rFonts w:ascii="Times New Roman" w:hAnsi="Times New Roman" w:cs="Times New Roman"/>
        </w:rPr>
        <w:t>год.=1,</w:t>
      </w:r>
      <w:r w:rsidR="00B9123A">
        <w:rPr>
          <w:rFonts w:ascii="Times New Roman" w:hAnsi="Times New Roman" w:cs="Times New Roman"/>
          <w:lang w:val="uk-UA"/>
        </w:rPr>
        <w:t>44</w:t>
      </w:r>
      <w:r w:rsidRPr="00726DDF">
        <w:rPr>
          <w:rFonts w:ascii="Times New Roman" w:hAnsi="Times New Roman" w:cs="Times New Roman"/>
        </w:rPr>
        <w:t xml:space="preserve"> за 1 год./2=</w:t>
      </w:r>
      <w:r w:rsidR="00B9123A">
        <w:rPr>
          <w:rFonts w:ascii="Times New Roman" w:hAnsi="Times New Roman" w:cs="Times New Roman"/>
          <w:lang w:val="uk-UA"/>
        </w:rPr>
        <w:t xml:space="preserve"> </w:t>
      </w:r>
      <w:r w:rsidRPr="00726DDF">
        <w:rPr>
          <w:rFonts w:ascii="Times New Roman" w:hAnsi="Times New Roman" w:cs="Times New Roman"/>
        </w:rPr>
        <w:t>0</w:t>
      </w:r>
      <w:r w:rsidR="00B9123A">
        <w:rPr>
          <w:rFonts w:ascii="Times New Roman" w:hAnsi="Times New Roman" w:cs="Times New Roman"/>
          <w:lang w:val="uk-UA"/>
        </w:rPr>
        <w:t>,72</w:t>
      </w:r>
      <w:r w:rsidRPr="00726DDF">
        <w:rPr>
          <w:rFonts w:ascii="Times New Roman" w:hAnsi="Times New Roman" w:cs="Times New Roman"/>
        </w:rPr>
        <w:t xml:space="preserve"> за 30хв.</w:t>
      </w:r>
    </w:p>
    <w:p w14:paraId="392C34D5" w14:textId="119399B6" w:rsidR="00F013A5" w:rsidRPr="00726DDF" w:rsidRDefault="00BE35D2">
      <w:pPr>
        <w:rPr>
          <w:rFonts w:ascii="Times New Roman" w:hAnsi="Times New Roman" w:cs="Times New Roman"/>
          <w:u w:val="single"/>
        </w:rPr>
      </w:pPr>
      <w:proofErr w:type="spellStart"/>
      <w:r w:rsidRPr="00726DDF">
        <w:rPr>
          <w:rFonts w:ascii="Times New Roman" w:hAnsi="Times New Roman" w:cs="Times New Roman"/>
        </w:rPr>
        <w:t>Меблі</w:t>
      </w:r>
      <w:proofErr w:type="spellEnd"/>
      <w:r w:rsidRPr="00726DDF">
        <w:rPr>
          <w:rFonts w:ascii="Times New Roman" w:hAnsi="Times New Roman" w:cs="Times New Roman"/>
        </w:rPr>
        <w:t>- 3500+</w:t>
      </w:r>
      <w:r w:rsidR="00422556" w:rsidRPr="00726DDF">
        <w:rPr>
          <w:rFonts w:ascii="Times New Roman" w:hAnsi="Times New Roman" w:cs="Times New Roman"/>
        </w:rPr>
        <w:t>475</w:t>
      </w:r>
      <w:r w:rsidRPr="00726DDF">
        <w:rPr>
          <w:rFonts w:ascii="Times New Roman" w:hAnsi="Times New Roman" w:cs="Times New Roman"/>
        </w:rPr>
        <w:t>+5</w:t>
      </w:r>
      <w:r w:rsidR="00422556" w:rsidRPr="00726DDF">
        <w:rPr>
          <w:rFonts w:ascii="Times New Roman" w:hAnsi="Times New Roman" w:cs="Times New Roman"/>
        </w:rPr>
        <w:t>5</w:t>
      </w:r>
      <w:r w:rsidRPr="00726DDF">
        <w:rPr>
          <w:rFonts w:ascii="Times New Roman" w:hAnsi="Times New Roman" w:cs="Times New Roman"/>
        </w:rPr>
        <w:t>0</w:t>
      </w:r>
      <w:r w:rsidR="00422556" w:rsidRPr="00726DDF">
        <w:rPr>
          <w:rFonts w:ascii="Times New Roman" w:hAnsi="Times New Roman" w:cs="Times New Roman"/>
        </w:rPr>
        <w:t>+1600</w:t>
      </w:r>
      <w:r w:rsidRPr="00726DDF">
        <w:rPr>
          <w:rFonts w:ascii="Times New Roman" w:hAnsi="Times New Roman" w:cs="Times New Roman"/>
        </w:rPr>
        <w:t>=</w:t>
      </w:r>
      <w:r w:rsidR="00422556" w:rsidRPr="00726DDF">
        <w:rPr>
          <w:rFonts w:ascii="Times New Roman" w:hAnsi="Times New Roman" w:cs="Times New Roman"/>
        </w:rPr>
        <w:t>6125*0,1=612,50</w:t>
      </w:r>
      <w:r w:rsidRPr="00726DDF">
        <w:rPr>
          <w:rFonts w:ascii="Times New Roman" w:hAnsi="Times New Roman" w:cs="Times New Roman"/>
        </w:rPr>
        <w:t>/12=</w:t>
      </w:r>
      <w:r w:rsidR="00422556" w:rsidRPr="00726DDF">
        <w:rPr>
          <w:rFonts w:ascii="Times New Roman" w:hAnsi="Times New Roman" w:cs="Times New Roman"/>
        </w:rPr>
        <w:t>51,04</w:t>
      </w:r>
      <w:r w:rsidRPr="00726DDF">
        <w:rPr>
          <w:rFonts w:ascii="Times New Roman" w:hAnsi="Times New Roman" w:cs="Times New Roman"/>
          <w:u w:val="single"/>
        </w:rPr>
        <w:t>/16</w:t>
      </w:r>
      <w:r w:rsidR="00422556" w:rsidRPr="00726DDF">
        <w:rPr>
          <w:rFonts w:ascii="Times New Roman" w:hAnsi="Times New Roman" w:cs="Times New Roman"/>
          <w:u w:val="single"/>
        </w:rPr>
        <w:t>7</w:t>
      </w:r>
      <w:r w:rsidRPr="00726DDF">
        <w:rPr>
          <w:rFonts w:ascii="Times New Roman" w:hAnsi="Times New Roman" w:cs="Times New Roman"/>
          <w:u w:val="single"/>
        </w:rPr>
        <w:t>,</w:t>
      </w:r>
      <w:r w:rsidR="00422556" w:rsidRPr="00726DDF">
        <w:rPr>
          <w:rFonts w:ascii="Times New Roman" w:hAnsi="Times New Roman" w:cs="Times New Roman"/>
          <w:u w:val="single"/>
        </w:rPr>
        <w:t>33</w:t>
      </w:r>
      <w:r w:rsidRPr="00726DDF">
        <w:rPr>
          <w:rFonts w:ascii="Times New Roman" w:hAnsi="Times New Roman" w:cs="Times New Roman"/>
          <w:u w:val="single"/>
        </w:rPr>
        <w:t>=0,</w:t>
      </w:r>
      <w:r w:rsidR="00422556" w:rsidRPr="00726DDF">
        <w:rPr>
          <w:rFonts w:ascii="Times New Roman" w:hAnsi="Times New Roman" w:cs="Times New Roman"/>
          <w:u w:val="single"/>
        </w:rPr>
        <w:t>30</w:t>
      </w:r>
      <w:r w:rsidRPr="00726DDF">
        <w:rPr>
          <w:rFonts w:ascii="Times New Roman" w:hAnsi="Times New Roman" w:cs="Times New Roman"/>
          <w:u w:val="single"/>
        </w:rPr>
        <w:t xml:space="preserve"> за 30</w:t>
      </w:r>
      <w:proofErr w:type="gramStart"/>
      <w:r w:rsidRPr="00726DDF">
        <w:rPr>
          <w:rFonts w:ascii="Times New Roman" w:hAnsi="Times New Roman" w:cs="Times New Roman"/>
          <w:u w:val="single"/>
        </w:rPr>
        <w:t>хв.=</w:t>
      </w:r>
      <w:proofErr w:type="gramEnd"/>
      <w:r w:rsidRPr="00726DDF">
        <w:rPr>
          <w:rFonts w:ascii="Times New Roman" w:hAnsi="Times New Roman" w:cs="Times New Roman"/>
          <w:u w:val="single"/>
        </w:rPr>
        <w:t xml:space="preserve"> 0,1</w:t>
      </w:r>
      <w:r w:rsidR="00422556" w:rsidRPr="00726DDF">
        <w:rPr>
          <w:rFonts w:ascii="Times New Roman" w:hAnsi="Times New Roman" w:cs="Times New Roman"/>
          <w:u w:val="single"/>
        </w:rPr>
        <w:t>5</w:t>
      </w:r>
    </w:p>
    <w:p w14:paraId="6FF3B4AE" w14:textId="18B0E302" w:rsidR="00F013A5" w:rsidRPr="00726DDF" w:rsidRDefault="00BE35D2">
      <w:pPr>
        <w:rPr>
          <w:rFonts w:ascii="Times New Roman" w:hAnsi="Times New Roman" w:cs="Times New Roman"/>
        </w:rPr>
      </w:pPr>
      <w:r w:rsidRPr="00726DDF">
        <w:rPr>
          <w:rFonts w:ascii="Times New Roman" w:hAnsi="Times New Roman" w:cs="Times New Roman"/>
        </w:rPr>
        <w:t xml:space="preserve">Разом </w:t>
      </w:r>
      <w:proofErr w:type="spellStart"/>
      <w:r w:rsidRPr="00726DDF">
        <w:rPr>
          <w:rFonts w:ascii="Times New Roman" w:hAnsi="Times New Roman" w:cs="Times New Roman"/>
        </w:rPr>
        <w:t>амортиз</w:t>
      </w:r>
      <w:proofErr w:type="spellEnd"/>
      <w:r w:rsidRPr="00726DDF">
        <w:rPr>
          <w:rFonts w:ascii="Times New Roman" w:hAnsi="Times New Roman" w:cs="Times New Roman"/>
        </w:rPr>
        <w:t>. 1,</w:t>
      </w:r>
      <w:r w:rsidR="00F8423A">
        <w:rPr>
          <w:rFonts w:ascii="Times New Roman" w:hAnsi="Times New Roman" w:cs="Times New Roman"/>
          <w:lang w:val="uk-UA"/>
        </w:rPr>
        <w:t>44</w:t>
      </w:r>
      <w:r w:rsidRPr="00726DDF">
        <w:rPr>
          <w:rFonts w:ascii="Times New Roman" w:hAnsi="Times New Roman" w:cs="Times New Roman"/>
        </w:rPr>
        <w:t xml:space="preserve"> + 0,</w:t>
      </w:r>
      <w:r w:rsidR="00422556" w:rsidRPr="00726DDF">
        <w:rPr>
          <w:rFonts w:ascii="Times New Roman" w:hAnsi="Times New Roman" w:cs="Times New Roman"/>
        </w:rPr>
        <w:t>30</w:t>
      </w:r>
      <w:r w:rsidRPr="00726DDF">
        <w:rPr>
          <w:rFonts w:ascii="Times New Roman" w:hAnsi="Times New Roman" w:cs="Times New Roman"/>
        </w:rPr>
        <w:t xml:space="preserve"> = 1,</w:t>
      </w:r>
      <w:r w:rsidR="00387819">
        <w:rPr>
          <w:rFonts w:ascii="Times New Roman" w:hAnsi="Times New Roman" w:cs="Times New Roman"/>
          <w:lang w:val="uk-UA"/>
        </w:rPr>
        <w:t>74</w:t>
      </w:r>
      <w:r w:rsidRPr="00726DDF">
        <w:rPr>
          <w:rFonts w:ascii="Times New Roman" w:hAnsi="Times New Roman" w:cs="Times New Roman"/>
        </w:rPr>
        <w:t xml:space="preserve"> грн/год</w:t>
      </w:r>
    </w:p>
    <w:p w14:paraId="1BDF84CA" w14:textId="5DD7C790" w:rsidR="00CF7AF2" w:rsidRPr="00726DDF" w:rsidRDefault="00BE35D2">
      <w:pPr>
        <w:rPr>
          <w:rFonts w:ascii="Times New Roman" w:hAnsi="Times New Roman" w:cs="Times New Roman"/>
        </w:rPr>
      </w:pPr>
      <w:r w:rsidRPr="00726DDF">
        <w:rPr>
          <w:rFonts w:ascii="Times New Roman" w:hAnsi="Times New Roman" w:cs="Times New Roman"/>
        </w:rPr>
        <w:t>Ел-</w:t>
      </w:r>
      <w:proofErr w:type="spellStart"/>
      <w:r w:rsidRPr="00726DDF">
        <w:rPr>
          <w:rFonts w:ascii="Times New Roman" w:hAnsi="Times New Roman" w:cs="Times New Roman"/>
        </w:rPr>
        <w:t>енергія</w:t>
      </w:r>
      <w:proofErr w:type="spellEnd"/>
      <w:r w:rsidRPr="00726DDF">
        <w:rPr>
          <w:rFonts w:ascii="Times New Roman" w:hAnsi="Times New Roman" w:cs="Times New Roman"/>
        </w:rPr>
        <w:t xml:space="preserve"> -1 квт/</w:t>
      </w:r>
      <w:proofErr w:type="gramStart"/>
      <w:r w:rsidRPr="00726DDF">
        <w:rPr>
          <w:rFonts w:ascii="Times New Roman" w:hAnsi="Times New Roman" w:cs="Times New Roman"/>
        </w:rPr>
        <w:t>год.*</w:t>
      </w:r>
      <w:proofErr w:type="gramEnd"/>
      <w:r w:rsidR="00F8423A">
        <w:rPr>
          <w:rFonts w:ascii="Times New Roman" w:hAnsi="Times New Roman" w:cs="Times New Roman"/>
          <w:lang w:val="uk-UA"/>
        </w:rPr>
        <w:t>10,73</w:t>
      </w:r>
      <w:r w:rsidRPr="00726DDF">
        <w:rPr>
          <w:rFonts w:ascii="Times New Roman" w:hAnsi="Times New Roman" w:cs="Times New Roman"/>
        </w:rPr>
        <w:t>=</w:t>
      </w:r>
      <w:r w:rsidR="00F8423A">
        <w:rPr>
          <w:rFonts w:ascii="Times New Roman" w:hAnsi="Times New Roman" w:cs="Times New Roman"/>
          <w:lang w:val="uk-UA"/>
        </w:rPr>
        <w:t>10,73</w:t>
      </w:r>
      <w:proofErr w:type="spellStart"/>
      <w:r w:rsidRPr="00726DDF">
        <w:rPr>
          <w:rFonts w:ascii="Times New Roman" w:hAnsi="Times New Roman" w:cs="Times New Roman"/>
        </w:rPr>
        <w:t>грн</w:t>
      </w:r>
      <w:proofErr w:type="spellEnd"/>
      <w:r w:rsidRPr="00726DDF">
        <w:rPr>
          <w:rFonts w:ascii="Times New Roman" w:hAnsi="Times New Roman" w:cs="Times New Roman"/>
        </w:rPr>
        <w:t>.,за  30хв. -</w:t>
      </w:r>
      <w:r w:rsidR="00F8423A">
        <w:rPr>
          <w:rFonts w:ascii="Times New Roman" w:hAnsi="Times New Roman" w:cs="Times New Roman"/>
          <w:lang w:val="uk-UA"/>
        </w:rPr>
        <w:t>5,37</w:t>
      </w:r>
      <w:r w:rsidRPr="00726DDF">
        <w:rPr>
          <w:rFonts w:ascii="Times New Roman" w:hAnsi="Times New Roman" w:cs="Times New Roman"/>
        </w:rPr>
        <w:t>грн.</w:t>
      </w:r>
    </w:p>
    <w:p w14:paraId="60F00B30" w14:textId="58E6733B" w:rsidR="00F013A5" w:rsidRPr="00726DDF" w:rsidRDefault="00BE35D2">
      <w:pPr>
        <w:rPr>
          <w:rFonts w:ascii="Times New Roman" w:hAnsi="Times New Roman" w:cs="Times New Roman"/>
        </w:rPr>
      </w:pPr>
      <w:r w:rsidRPr="00726DDF">
        <w:rPr>
          <w:rFonts w:ascii="Times New Roman" w:eastAsia="Calibri" w:hAnsi="Times New Roman" w:cs="Times New Roman"/>
          <w:lang w:eastAsia="en-US"/>
        </w:rPr>
        <w:t xml:space="preserve"> </w:t>
      </w:r>
      <w:r w:rsidR="00CF7AF2" w:rsidRPr="00726DDF">
        <w:rPr>
          <w:rFonts w:ascii="Times New Roman" w:eastAsia="Calibri" w:hAnsi="Times New Roman" w:cs="Times New Roman"/>
          <w:lang w:val="uk-UA" w:eastAsia="en-US"/>
        </w:rPr>
        <w:t>Б</w:t>
      </w:r>
      <w:r w:rsidRPr="00726DDF">
        <w:rPr>
          <w:rFonts w:ascii="Times New Roman" w:eastAsia="Calibri" w:hAnsi="Times New Roman" w:cs="Times New Roman"/>
          <w:lang w:eastAsia="en-US"/>
        </w:rPr>
        <w:t xml:space="preserve">ланки, </w:t>
      </w:r>
      <w:proofErr w:type="spellStart"/>
      <w:r w:rsidRPr="00726DDF">
        <w:rPr>
          <w:rFonts w:ascii="Times New Roman" w:eastAsia="Calibri" w:hAnsi="Times New Roman" w:cs="Times New Roman"/>
          <w:lang w:eastAsia="en-US"/>
        </w:rPr>
        <w:t>опалення</w:t>
      </w:r>
      <w:proofErr w:type="spellEnd"/>
      <w:r w:rsidRPr="00726DDF">
        <w:rPr>
          <w:rFonts w:ascii="Times New Roman" w:eastAsia="Calibri" w:hAnsi="Times New Roman" w:cs="Times New Roman"/>
          <w:lang w:eastAsia="en-US"/>
        </w:rPr>
        <w:t>.\,</w:t>
      </w:r>
      <w:proofErr w:type="spellStart"/>
      <w:r w:rsidRPr="00726DDF">
        <w:rPr>
          <w:rFonts w:ascii="Times New Roman" w:eastAsia="Calibri" w:hAnsi="Times New Roman" w:cs="Times New Roman"/>
          <w:lang w:eastAsia="en-US"/>
        </w:rPr>
        <w:t>освітлення</w:t>
      </w:r>
      <w:proofErr w:type="spellEnd"/>
      <w:r w:rsidRPr="00726DDF">
        <w:rPr>
          <w:rFonts w:ascii="Times New Roman" w:eastAsia="Calibri" w:hAnsi="Times New Roman" w:cs="Times New Roman"/>
          <w:lang w:eastAsia="en-US"/>
        </w:rPr>
        <w:t xml:space="preserve"> 2каб</w:t>
      </w:r>
      <w:proofErr w:type="gramStart"/>
      <w:r w:rsidRPr="00726DDF">
        <w:rPr>
          <w:rFonts w:ascii="Times New Roman" w:eastAsia="Calibri" w:hAnsi="Times New Roman" w:cs="Times New Roman"/>
          <w:lang w:eastAsia="en-US"/>
        </w:rPr>
        <w:t>.,част</w:t>
      </w:r>
      <w:proofErr w:type="gramEnd"/>
      <w:r w:rsidRPr="00726DDF">
        <w:rPr>
          <w:rFonts w:ascii="Times New Roman" w:eastAsia="Calibri" w:hAnsi="Times New Roman" w:cs="Times New Roman"/>
          <w:lang w:eastAsia="en-US"/>
        </w:rPr>
        <w:t xml:space="preserve">.з/п </w:t>
      </w:r>
      <w:proofErr w:type="spellStart"/>
      <w:r w:rsidRPr="00726DDF">
        <w:rPr>
          <w:rFonts w:ascii="Times New Roman" w:eastAsia="Calibri" w:hAnsi="Times New Roman" w:cs="Times New Roman"/>
          <w:lang w:eastAsia="en-US"/>
        </w:rPr>
        <w:t>завідувача</w:t>
      </w:r>
      <w:proofErr w:type="spellEnd"/>
      <w:r w:rsidRPr="00726DDF">
        <w:rPr>
          <w:rFonts w:ascii="Times New Roman" w:eastAsia="Calibri" w:hAnsi="Times New Roman" w:cs="Times New Roman"/>
          <w:lang w:eastAsia="en-US"/>
        </w:rPr>
        <w:t xml:space="preserve"> та соц.роб.-10%</w:t>
      </w:r>
    </w:p>
    <w:p w14:paraId="73EA18A9" w14:textId="37EA6E3C" w:rsidR="00F013A5" w:rsidRDefault="00422556">
      <w:pPr>
        <w:contextualSpacing/>
        <w:rPr>
          <w:rFonts w:ascii="Times New Roman" w:hAnsi="Times New Roman"/>
          <w:lang w:val="uk-UA"/>
        </w:rPr>
      </w:pPr>
      <w:proofErr w:type="spellStart"/>
      <w:r w:rsidRPr="0058742F">
        <w:rPr>
          <w:rFonts w:ascii="Times New Roman" w:eastAsia="Calibri" w:hAnsi="Times New Roman" w:cs="Times New Roman"/>
          <w:lang w:eastAsia="en-US"/>
        </w:rPr>
        <w:t>Адм</w:t>
      </w:r>
      <w:r w:rsidRPr="00422556">
        <w:rPr>
          <w:rFonts w:ascii="Times New Roman" w:hAnsi="Times New Roman"/>
          <w:lang w:val="uk-UA"/>
        </w:rPr>
        <w:t>ініс</w:t>
      </w:r>
      <w:r>
        <w:rPr>
          <w:rFonts w:ascii="Times New Roman" w:hAnsi="Times New Roman"/>
          <w:lang w:val="uk-UA"/>
        </w:rPr>
        <w:t>тративн</w:t>
      </w:r>
      <w:r w:rsidRPr="003533AF">
        <w:rPr>
          <w:rFonts w:ascii="Times New Roman" w:hAnsi="Times New Roman"/>
          <w:lang w:val="uk-UA"/>
        </w:rPr>
        <w:t>і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gramStart"/>
      <w:r>
        <w:rPr>
          <w:rFonts w:ascii="Times New Roman" w:hAnsi="Times New Roman"/>
          <w:lang w:val="uk-UA"/>
        </w:rPr>
        <w:t>витрати :</w:t>
      </w:r>
      <w:proofErr w:type="gramEnd"/>
      <w:r>
        <w:rPr>
          <w:rFonts w:ascii="Times New Roman" w:hAnsi="Times New Roman"/>
          <w:lang w:val="uk-UA"/>
        </w:rPr>
        <w:t xml:space="preserve"> 1</w:t>
      </w:r>
      <w:r w:rsidR="0089581F">
        <w:rPr>
          <w:rFonts w:ascii="Times New Roman" w:hAnsi="Times New Roman"/>
          <w:lang w:val="uk-UA"/>
        </w:rPr>
        <w:t>2</w:t>
      </w:r>
      <w:r w:rsidR="002116D0">
        <w:rPr>
          <w:rFonts w:ascii="Times New Roman" w:hAnsi="Times New Roman"/>
          <w:lang w:val="uk-UA"/>
        </w:rPr>
        <w:t>6464</w:t>
      </w:r>
      <w:r>
        <w:rPr>
          <w:rFonts w:ascii="Times New Roman" w:hAnsi="Times New Roman"/>
          <w:lang w:val="uk-UA"/>
        </w:rPr>
        <w:t>:2</w:t>
      </w:r>
      <w:r w:rsidR="0089581F">
        <w:rPr>
          <w:rFonts w:ascii="Times New Roman" w:hAnsi="Times New Roman"/>
          <w:lang w:val="uk-UA"/>
        </w:rPr>
        <w:t>6</w:t>
      </w:r>
      <w:r w:rsidR="002116D0">
        <w:rPr>
          <w:rFonts w:ascii="Times New Roman" w:hAnsi="Times New Roman"/>
          <w:lang w:val="uk-UA"/>
        </w:rPr>
        <w:t>1</w:t>
      </w:r>
      <w:r>
        <w:rPr>
          <w:rFonts w:ascii="Times New Roman" w:hAnsi="Times New Roman"/>
          <w:lang w:val="uk-UA"/>
        </w:rPr>
        <w:t>:8*0,15%=</w:t>
      </w:r>
      <w:r w:rsidR="002116D0">
        <w:rPr>
          <w:rFonts w:ascii="Times New Roman" w:hAnsi="Times New Roman"/>
          <w:lang w:val="uk-UA"/>
        </w:rPr>
        <w:t>9,09</w:t>
      </w:r>
    </w:p>
    <w:p w14:paraId="681194F8" w14:textId="77777777" w:rsidR="00422556" w:rsidRDefault="00422556">
      <w:pPr>
        <w:contextualSpacing/>
        <w:rPr>
          <w:rFonts w:ascii="Times New Roman" w:hAnsi="Times New Roman"/>
          <w:lang w:val="uk-UA"/>
        </w:rPr>
      </w:pPr>
    </w:p>
    <w:p w14:paraId="41DD2985" w14:textId="77777777" w:rsidR="009527B2" w:rsidRDefault="00422556">
      <w:pPr>
        <w:contextualSpacing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14:paraId="058CD5F3" w14:textId="5DCAA307" w:rsidR="00422556" w:rsidRPr="0058742F" w:rsidRDefault="00422556">
      <w:pPr>
        <w:contextualSpacing/>
        <w:rPr>
          <w:rFonts w:ascii="Times New Roman" w:eastAsia="Calibri" w:hAnsi="Times New Roman" w:cs="Times New Roman"/>
          <w:b/>
          <w:bCs/>
          <w:sz w:val="28"/>
          <w:szCs w:val="22"/>
          <w:lang w:eastAsia="en-US"/>
        </w:rPr>
      </w:pPr>
      <w:r w:rsidRPr="0058742F">
        <w:rPr>
          <w:rFonts w:ascii="Times New Roman" w:hAnsi="Times New Roman"/>
          <w:b/>
          <w:bCs/>
          <w:lang w:val="uk-UA"/>
        </w:rPr>
        <w:t xml:space="preserve">    Головний бухгалтер                                </w:t>
      </w:r>
      <w:r w:rsidR="000B25F8" w:rsidRPr="0058742F">
        <w:rPr>
          <w:rFonts w:ascii="Times New Roman" w:hAnsi="Times New Roman"/>
          <w:b/>
          <w:bCs/>
          <w:lang w:val="uk-UA"/>
        </w:rPr>
        <w:t>Людмила МАРЧЕНКО</w:t>
      </w:r>
    </w:p>
    <w:p w14:paraId="64F574C6" w14:textId="09E2CB9A" w:rsidR="00F013A5" w:rsidRPr="0058742F" w:rsidRDefault="00BE35D2">
      <w:pPr>
        <w:rPr>
          <w:rFonts w:ascii="Times New Roman" w:eastAsia="Calibri" w:hAnsi="Times New Roman" w:cs="Times New Roman"/>
          <w:b/>
          <w:bCs/>
          <w:szCs w:val="22"/>
          <w:lang w:eastAsia="en-US"/>
        </w:rPr>
      </w:pPr>
      <w:r w:rsidRPr="0058742F">
        <w:rPr>
          <w:rFonts w:ascii="Times New Roman" w:eastAsia="Calibri" w:hAnsi="Times New Roman" w:cs="Times New Roman"/>
          <w:b/>
          <w:bCs/>
          <w:szCs w:val="22"/>
          <w:lang w:eastAsia="en-US"/>
        </w:rPr>
        <w:t xml:space="preserve">                                                                                          </w:t>
      </w:r>
    </w:p>
    <w:p w14:paraId="5CA97722" w14:textId="6C4C4949" w:rsidR="005B2D9A" w:rsidRDefault="005B2D9A">
      <w:pPr>
        <w:rPr>
          <w:rFonts w:ascii="Times New Roman" w:eastAsia="Calibri" w:hAnsi="Times New Roman" w:cs="Times New Roman"/>
          <w:b/>
          <w:szCs w:val="22"/>
          <w:lang w:eastAsia="en-US"/>
        </w:rPr>
      </w:pPr>
    </w:p>
    <w:p w14:paraId="45A471FA" w14:textId="1780779B" w:rsidR="005B2D9A" w:rsidRDefault="005B2D9A">
      <w:pPr>
        <w:rPr>
          <w:rFonts w:ascii="Times New Roman" w:eastAsia="Calibri" w:hAnsi="Times New Roman" w:cs="Times New Roman"/>
          <w:b/>
          <w:szCs w:val="22"/>
          <w:lang w:eastAsia="en-US"/>
        </w:rPr>
      </w:pPr>
    </w:p>
    <w:p w14:paraId="36793BD1" w14:textId="63F897D7" w:rsidR="009527B2" w:rsidRDefault="009527B2">
      <w:pPr>
        <w:rPr>
          <w:rFonts w:ascii="Times New Roman" w:eastAsia="Calibri" w:hAnsi="Times New Roman" w:cs="Times New Roman"/>
          <w:b/>
          <w:szCs w:val="22"/>
          <w:lang w:eastAsia="en-US"/>
        </w:rPr>
      </w:pPr>
    </w:p>
    <w:p w14:paraId="52E607EB" w14:textId="77777777" w:rsidR="009527B2" w:rsidRPr="003533AF" w:rsidRDefault="009527B2">
      <w:pPr>
        <w:rPr>
          <w:rFonts w:ascii="Times New Roman" w:eastAsia="Calibri" w:hAnsi="Times New Roman" w:cs="Times New Roman"/>
          <w:b/>
          <w:szCs w:val="22"/>
          <w:lang w:eastAsia="en-US"/>
        </w:rPr>
      </w:pPr>
    </w:p>
    <w:p w14:paraId="7108D5C6" w14:textId="77777777" w:rsidR="00F013A5" w:rsidRDefault="00F013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3B8416" w14:textId="77777777" w:rsidR="00C40EAA" w:rsidRDefault="00C40EAA">
      <w:pPr>
        <w:ind w:firstLine="708"/>
        <w:jc w:val="center"/>
        <w:rPr>
          <w:rFonts w:hint="eastAsia"/>
          <w:b/>
          <w:sz w:val="28"/>
          <w:szCs w:val="28"/>
          <w:lang w:val="uk-UA"/>
        </w:rPr>
      </w:pPr>
    </w:p>
    <w:p w14:paraId="0B4996F8" w14:textId="77777777" w:rsidR="00C40EAA" w:rsidRDefault="00C40EAA">
      <w:pPr>
        <w:ind w:firstLine="708"/>
        <w:jc w:val="center"/>
        <w:rPr>
          <w:rFonts w:hint="eastAsia"/>
          <w:b/>
          <w:sz w:val="28"/>
          <w:szCs w:val="28"/>
          <w:lang w:val="uk-UA"/>
        </w:rPr>
      </w:pPr>
    </w:p>
    <w:p w14:paraId="7AFDFCA5" w14:textId="5D4716FC" w:rsidR="00F013A5" w:rsidRPr="000E3B98" w:rsidRDefault="00BE35D2">
      <w:pPr>
        <w:ind w:firstLine="708"/>
        <w:jc w:val="center"/>
        <w:rPr>
          <w:rFonts w:hint="eastAsia"/>
          <w:b/>
          <w:sz w:val="28"/>
          <w:szCs w:val="28"/>
          <w:lang w:val="uk-UA"/>
        </w:rPr>
      </w:pPr>
      <w:r w:rsidRPr="000E3B98">
        <w:rPr>
          <w:b/>
          <w:sz w:val="28"/>
          <w:szCs w:val="28"/>
          <w:lang w:val="uk-UA"/>
        </w:rPr>
        <w:t>Перелік платних соціальних послуг з установленням  диференційованої плати на прання білизни та одягу, що надаються відділення організації надання адресної натуральної та грошової допомоги норми часу на їх виконання та вартість послуги</w:t>
      </w:r>
    </w:p>
    <w:p w14:paraId="7CD23F8C" w14:textId="77777777" w:rsidR="00F013A5" w:rsidRPr="000E3B98" w:rsidRDefault="00F013A5">
      <w:pPr>
        <w:ind w:firstLine="708"/>
        <w:rPr>
          <w:rFonts w:hint="eastAsia"/>
          <w:sz w:val="28"/>
          <w:szCs w:val="28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418"/>
        <w:gridCol w:w="1701"/>
        <w:gridCol w:w="1417"/>
        <w:gridCol w:w="1418"/>
      </w:tblGrid>
      <w:tr w:rsidR="00F013A5" w:rsidRPr="00C40EAA" w14:paraId="51970126" w14:textId="77777777" w:rsidTr="000E3B98">
        <w:trPr>
          <w:cantSplit/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D692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</w:rPr>
              <w:t>№п/п</w:t>
            </w:r>
          </w:p>
          <w:p w14:paraId="3B206A7E" w14:textId="77777777" w:rsidR="00F013A5" w:rsidRPr="00C40EAA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3A3D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2787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3911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Витрати часу на проведення заходу  надання соціальної</w:t>
            </w:r>
          </w:p>
          <w:p w14:paraId="2277FE8B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послуги, хв.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EB44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Вартість</w:t>
            </w:r>
          </w:p>
          <w:p w14:paraId="1D8A8891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послуги</w:t>
            </w:r>
          </w:p>
          <w:p w14:paraId="66A5D5B3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100%(грн.)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289F" w14:textId="77777777" w:rsidR="00F013A5" w:rsidRPr="00C40EAA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C40EAA">
              <w:rPr>
                <w:rFonts w:ascii="Times New Roman" w:hAnsi="Times New Roman"/>
                <w:bCs/>
                <w:sz w:val="24"/>
                <w:szCs w:val="24"/>
              </w:rPr>
              <w:t>Вартість</w:t>
            </w:r>
            <w:proofErr w:type="spellEnd"/>
            <w:r w:rsidRPr="00C40E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40EAA">
              <w:rPr>
                <w:rFonts w:ascii="Times New Roman" w:hAnsi="Times New Roman"/>
                <w:bCs/>
                <w:sz w:val="24"/>
                <w:szCs w:val="24"/>
              </w:rPr>
              <w:t>послуги</w:t>
            </w:r>
            <w:proofErr w:type="spellEnd"/>
            <w:r w:rsidRPr="00C40E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з диференційованою платою </w:t>
            </w:r>
            <w:r w:rsidRPr="00C40EAA">
              <w:rPr>
                <w:rFonts w:ascii="Times New Roman" w:hAnsi="Times New Roman"/>
                <w:bCs/>
                <w:sz w:val="24"/>
                <w:szCs w:val="24"/>
              </w:rPr>
              <w:t xml:space="preserve">75% </w:t>
            </w: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(грн.)</w:t>
            </w:r>
          </w:p>
        </w:tc>
      </w:tr>
      <w:tr w:rsidR="00F013A5" w:rsidRPr="00C40EAA" w14:paraId="77024C4D" w14:textId="77777777" w:rsidTr="000E3B98">
        <w:trPr>
          <w:cantSplit/>
          <w:trHeight w:val="13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0126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E053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Прання білизни та одягу</w:t>
            </w:r>
          </w:p>
          <w:p w14:paraId="74B6C1F7" w14:textId="77777777" w:rsidR="00F013A5" w:rsidRPr="00C40EAA" w:rsidRDefault="00BE35D2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Автоматичне (прання постільної білизни, рушників, верхнього одягу тощо)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1DA3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C842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45-120</w:t>
            </w:r>
          </w:p>
          <w:p w14:paraId="64948835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  <w:p w14:paraId="313A3963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  <w:p w14:paraId="21B86688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  <w:p w14:paraId="3A422189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4C1B" w14:textId="77777777" w:rsidR="00F013A5" w:rsidRPr="00C40EAA" w:rsidRDefault="00F0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72D584A" w14:textId="625FAEFD" w:rsidR="00F013A5" w:rsidRPr="00C40EAA" w:rsidRDefault="007C4D1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="0091036E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41A0D65D" w14:textId="0A7439ED" w:rsidR="00F013A5" w:rsidRPr="00C40EAA" w:rsidRDefault="003B3CA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0753FC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9259A8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14:paraId="524C9290" w14:textId="1C8B0264" w:rsidR="00F013A5" w:rsidRPr="00C40EAA" w:rsidRDefault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015AEE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5E9F83EA" w14:textId="63A8B2E8" w:rsidR="00F013A5" w:rsidRPr="00C40EAA" w:rsidRDefault="003B3CA9" w:rsidP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AA044D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8D8A" w14:textId="77777777" w:rsidR="00F013A5" w:rsidRPr="00C40EAA" w:rsidRDefault="00F0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6069F54" w14:textId="0A3044F2" w:rsidR="00F013A5" w:rsidRPr="00C40EAA" w:rsidRDefault="007C4D1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271B3C33" w14:textId="6F47265C" w:rsidR="00F013A5" w:rsidRPr="00C40EAA" w:rsidRDefault="000753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5AE12C78" w14:textId="18D869BE" w:rsidR="00F013A5" w:rsidRPr="00C40EAA" w:rsidRDefault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3B3CA9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015AEE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0B73DD6D" w14:textId="0296B261" w:rsidR="00F013A5" w:rsidRPr="00C40EAA" w:rsidRDefault="009011CF" w:rsidP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F013A5" w:rsidRPr="00C40EAA" w14:paraId="7EB21DF3" w14:textId="77777777" w:rsidTr="000E3B98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1E89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2B49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Ручне прання (режим швидкого прання) дрібних речей, натільної білизни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6E3C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Одне прання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97B0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  <w:p w14:paraId="173C1501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8793" w14:textId="15FBDFD8" w:rsidR="00F013A5" w:rsidRPr="00C40EAA" w:rsidRDefault="0067369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1DA405CB" w14:textId="6CD86B3A" w:rsidR="00F013A5" w:rsidRPr="00C40EAA" w:rsidRDefault="00673695" w:rsidP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0C19" w14:textId="443045EE" w:rsidR="00F013A5" w:rsidRPr="00C40EAA" w:rsidRDefault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673695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7CFFDC44" w14:textId="22906AD7" w:rsidR="00F013A5" w:rsidRPr="00C40EAA" w:rsidRDefault="00673695" w:rsidP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F013A5" w:rsidRPr="00C40EAA" w14:paraId="2FCE9C6D" w14:textId="77777777" w:rsidTr="000E3B98">
        <w:trPr>
          <w:cantSplit/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0038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3171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постільної білизни, рушників тощо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B8BB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Одне прасування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C15D" w14:textId="77777777" w:rsidR="00F013A5" w:rsidRPr="00C40EAA" w:rsidRDefault="00BE35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E80D" w14:textId="0FC46C12" w:rsidR="00F013A5" w:rsidRPr="00C40EAA" w:rsidRDefault="00673695" w:rsidP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F757" w14:textId="4199DC2B" w:rsidR="00F013A5" w:rsidRPr="00C40EAA" w:rsidRDefault="00673695" w:rsidP="009259A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0EAA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9259A8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35D2" w:rsidRPr="00C40EAA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</w:tbl>
    <w:p w14:paraId="242F6BAF" w14:textId="77777777" w:rsidR="000E3B98" w:rsidRPr="00C40EAA" w:rsidRDefault="000E3B98">
      <w:pPr>
        <w:jc w:val="both"/>
        <w:rPr>
          <w:rFonts w:ascii="Times New Roman" w:hAnsi="Times New Roman" w:cs="Times New Roman"/>
          <w:lang w:val="uk-UA"/>
        </w:rPr>
      </w:pPr>
    </w:p>
    <w:p w14:paraId="2BE15755" w14:textId="29B39072" w:rsidR="00F013A5" w:rsidRPr="00C40EAA" w:rsidRDefault="00F013A5">
      <w:pPr>
        <w:jc w:val="both"/>
        <w:rPr>
          <w:rFonts w:ascii="Times New Roman" w:hAnsi="Times New Roman" w:cs="Times New Roman"/>
          <w:lang w:val="uk-UA"/>
        </w:rPr>
      </w:pPr>
    </w:p>
    <w:p w14:paraId="68B92194" w14:textId="77777777" w:rsidR="00CE4465" w:rsidRPr="00C40EAA" w:rsidRDefault="00CE4465">
      <w:pPr>
        <w:jc w:val="both"/>
        <w:rPr>
          <w:rFonts w:ascii="Times New Roman" w:hAnsi="Times New Roman" w:cs="Times New Roman"/>
          <w:lang w:val="uk-UA"/>
        </w:rPr>
      </w:pPr>
    </w:p>
    <w:p w14:paraId="32A297F3" w14:textId="1CDE8BC7" w:rsidR="009259A8" w:rsidRPr="00C40EAA" w:rsidRDefault="009259A8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C40EAA">
        <w:rPr>
          <w:rFonts w:ascii="Times New Roman" w:hAnsi="Times New Roman" w:cs="Times New Roman"/>
          <w:b/>
          <w:bCs/>
          <w:lang w:val="uk-UA"/>
        </w:rPr>
        <w:t xml:space="preserve">            Головний бухгалтер                            </w:t>
      </w:r>
      <w:r w:rsidR="003B3CA9" w:rsidRPr="00C40EAA">
        <w:rPr>
          <w:rFonts w:ascii="Times New Roman" w:hAnsi="Times New Roman" w:cs="Times New Roman"/>
          <w:b/>
          <w:bCs/>
          <w:lang w:val="uk-UA"/>
        </w:rPr>
        <w:t>Людмила МАРЧЕНКО</w:t>
      </w:r>
    </w:p>
    <w:p w14:paraId="17118A35" w14:textId="77777777" w:rsidR="009259A8" w:rsidRPr="00C40EAA" w:rsidRDefault="009259A8">
      <w:pPr>
        <w:jc w:val="both"/>
        <w:rPr>
          <w:rFonts w:ascii="Times New Roman" w:hAnsi="Times New Roman" w:cs="Times New Roman"/>
          <w:lang w:val="uk-UA"/>
        </w:rPr>
      </w:pPr>
    </w:p>
    <w:p w14:paraId="06BEF016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0D238D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19D4D5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06A579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0718B4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4B9413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7C58D8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693C4C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3B03AE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08FC69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C80596" w14:textId="77777777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AC10E2" w14:textId="0B35408B" w:rsidR="009259A8" w:rsidRDefault="009259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14:paraId="14F9C5E0" w14:textId="4D28F0C0" w:rsidR="00FC23EA" w:rsidRDefault="00FC23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A8CF71" w14:textId="052AE5CA" w:rsidR="00FC23EA" w:rsidRDefault="00FC23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BE31A6" w14:textId="7083A124" w:rsidR="00FC23EA" w:rsidRDefault="00FC23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C9DB3E" w14:textId="77777777" w:rsidR="00FC23EA" w:rsidRDefault="00FC23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3E39E7" w14:textId="77777777" w:rsidR="00466583" w:rsidRDefault="00466583" w:rsidP="000E3B98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EE01C5C" w14:textId="77777777" w:rsidR="00F013A5" w:rsidRPr="000E3B98" w:rsidRDefault="00BE35D2" w:rsidP="000E3B98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3B98">
        <w:rPr>
          <w:rFonts w:ascii="Times New Roman" w:hAnsi="Times New Roman"/>
          <w:b/>
          <w:sz w:val="28"/>
          <w:szCs w:val="28"/>
          <w:lang w:val="uk-UA"/>
        </w:rPr>
        <w:lastRenderedPageBreak/>
        <w:t>Послуга: Натуральна допомога</w:t>
      </w:r>
    </w:p>
    <w:p w14:paraId="76ACF65F" w14:textId="77777777" w:rsidR="00F013A5" w:rsidRPr="000E3B98" w:rsidRDefault="00BE35D2" w:rsidP="000E3B98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3B98">
        <w:rPr>
          <w:rFonts w:ascii="Times New Roman" w:hAnsi="Times New Roman"/>
          <w:b/>
          <w:sz w:val="28"/>
          <w:szCs w:val="28"/>
          <w:lang w:val="uk-UA"/>
        </w:rPr>
        <w:t>Назва заходу: Перукарські послуги</w:t>
      </w:r>
    </w:p>
    <w:p w14:paraId="64748B94" w14:textId="77777777" w:rsidR="00F013A5" w:rsidRPr="000E3B98" w:rsidRDefault="00F013A5" w:rsidP="000E3B98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61B8A59" w14:textId="77777777" w:rsidR="00F013A5" w:rsidRPr="00C40EAA" w:rsidRDefault="00BE35D2" w:rsidP="00C40EAA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40EAA">
        <w:rPr>
          <w:rFonts w:ascii="Times New Roman" w:hAnsi="Times New Roman"/>
          <w:b/>
          <w:sz w:val="24"/>
          <w:szCs w:val="24"/>
          <w:lang w:val="uk-UA"/>
        </w:rPr>
        <w:t>Розрахунок вартості платної соціальної послуги</w:t>
      </w:r>
    </w:p>
    <w:p w14:paraId="49977384" w14:textId="7550BBB8" w:rsidR="00F013A5" w:rsidRPr="00C40EAA" w:rsidRDefault="00BE35D2" w:rsidP="00C40EAA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C40EAA">
        <w:rPr>
          <w:rFonts w:ascii="Times New Roman" w:hAnsi="Times New Roman"/>
          <w:sz w:val="24"/>
          <w:szCs w:val="24"/>
          <w:lang w:val="uk-UA"/>
        </w:rPr>
        <w:t xml:space="preserve">        Відповідно методичних рекомендації розрахунку вартості соціальних послуг, затверджених наказом </w:t>
      </w:r>
      <w:proofErr w:type="spellStart"/>
      <w:r w:rsidRPr="00C40EAA">
        <w:rPr>
          <w:rFonts w:ascii="Times New Roman" w:hAnsi="Times New Roman"/>
          <w:sz w:val="24"/>
          <w:szCs w:val="24"/>
          <w:lang w:val="uk-UA"/>
        </w:rPr>
        <w:t>Мінсоцполітики</w:t>
      </w:r>
      <w:proofErr w:type="spellEnd"/>
      <w:r w:rsidRPr="00C40EAA">
        <w:rPr>
          <w:rFonts w:ascii="Times New Roman" w:hAnsi="Times New Roman"/>
          <w:sz w:val="24"/>
          <w:szCs w:val="24"/>
          <w:lang w:val="uk-UA"/>
        </w:rPr>
        <w:t xml:space="preserve"> від 07.12.2015</w:t>
      </w:r>
      <w:r w:rsidR="000E3B98" w:rsidRPr="00C40EA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40EAA">
        <w:rPr>
          <w:rFonts w:ascii="Times New Roman" w:hAnsi="Times New Roman"/>
          <w:sz w:val="24"/>
          <w:szCs w:val="24"/>
          <w:lang w:val="uk-UA"/>
        </w:rPr>
        <w:t>р</w:t>
      </w:r>
      <w:r w:rsidR="000E3B98" w:rsidRPr="00C40EAA">
        <w:rPr>
          <w:rFonts w:ascii="Times New Roman" w:hAnsi="Times New Roman"/>
          <w:sz w:val="24"/>
          <w:szCs w:val="24"/>
          <w:lang w:val="uk-UA"/>
        </w:rPr>
        <w:t>оку</w:t>
      </w:r>
      <w:r w:rsidRPr="00C40EAA">
        <w:rPr>
          <w:rFonts w:ascii="Times New Roman" w:hAnsi="Times New Roman"/>
          <w:sz w:val="24"/>
          <w:szCs w:val="24"/>
          <w:lang w:val="uk-UA"/>
        </w:rPr>
        <w:t xml:space="preserve"> № 1186 та збірника «Нормативи чисельності працівників територіальних центрів по соціальному обслуговуванню не6захищенних верств населення», затверджено наказом міністерства праці та соціальної політики України від 11.03.2002</w:t>
      </w:r>
      <w:r w:rsidR="000E3B98" w:rsidRPr="00C40EA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40EAA">
        <w:rPr>
          <w:rFonts w:ascii="Times New Roman" w:hAnsi="Times New Roman"/>
          <w:sz w:val="24"/>
          <w:szCs w:val="24"/>
          <w:lang w:val="uk-UA"/>
        </w:rPr>
        <w:t>р</w:t>
      </w:r>
      <w:r w:rsidR="000E3B98" w:rsidRPr="00C40EAA">
        <w:rPr>
          <w:rFonts w:ascii="Times New Roman" w:hAnsi="Times New Roman"/>
          <w:sz w:val="24"/>
          <w:szCs w:val="24"/>
          <w:lang w:val="uk-UA"/>
        </w:rPr>
        <w:t>оку</w:t>
      </w:r>
      <w:r w:rsidRPr="00C40EAA">
        <w:rPr>
          <w:rFonts w:ascii="Times New Roman" w:hAnsi="Times New Roman"/>
          <w:sz w:val="24"/>
          <w:szCs w:val="24"/>
          <w:lang w:val="uk-UA"/>
        </w:rPr>
        <w:t xml:space="preserve"> №140,</w:t>
      </w:r>
      <w:r w:rsidR="00410C0D" w:rsidRPr="00C40EA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40EAA">
        <w:rPr>
          <w:rFonts w:ascii="Times New Roman" w:hAnsi="Times New Roman"/>
          <w:sz w:val="24"/>
          <w:szCs w:val="24"/>
          <w:lang w:val="uk-UA"/>
        </w:rPr>
        <w:t>рекомендована норма часу на одну послугу становить 50 хвилин (0,83 годин).</w:t>
      </w:r>
    </w:p>
    <w:p w14:paraId="52375A1B" w14:textId="4A78197C" w:rsidR="00F013A5" w:rsidRPr="00C40EAA" w:rsidRDefault="00BE35D2" w:rsidP="00C40EAA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40EAA">
        <w:rPr>
          <w:rFonts w:ascii="Times New Roman" w:hAnsi="Times New Roman"/>
          <w:sz w:val="24"/>
          <w:szCs w:val="24"/>
          <w:lang w:val="uk-UA"/>
        </w:rPr>
        <w:t>У 202</w:t>
      </w:r>
      <w:r w:rsidR="005B2D9A" w:rsidRPr="00C40EAA">
        <w:rPr>
          <w:rFonts w:ascii="Times New Roman" w:hAnsi="Times New Roman"/>
          <w:sz w:val="24"/>
          <w:szCs w:val="24"/>
          <w:lang w:val="uk-UA"/>
        </w:rPr>
        <w:t>5</w:t>
      </w:r>
      <w:r w:rsidRPr="00C40EAA">
        <w:rPr>
          <w:rFonts w:ascii="Times New Roman" w:hAnsi="Times New Roman"/>
          <w:sz w:val="24"/>
          <w:szCs w:val="24"/>
          <w:lang w:val="uk-UA"/>
        </w:rPr>
        <w:t xml:space="preserve"> році кількість робочих днів становить 2</w:t>
      </w:r>
      <w:r w:rsidR="00CA6039" w:rsidRPr="00C40EAA">
        <w:rPr>
          <w:rFonts w:ascii="Times New Roman" w:hAnsi="Times New Roman"/>
          <w:sz w:val="24"/>
          <w:szCs w:val="24"/>
          <w:lang w:val="uk-UA"/>
        </w:rPr>
        <w:t>6</w:t>
      </w:r>
      <w:r w:rsidR="005B2D9A" w:rsidRPr="00C40EAA">
        <w:rPr>
          <w:rFonts w:ascii="Times New Roman" w:hAnsi="Times New Roman"/>
          <w:sz w:val="24"/>
          <w:szCs w:val="24"/>
          <w:lang w:val="uk-UA"/>
        </w:rPr>
        <w:t>1</w:t>
      </w:r>
      <w:r w:rsidRPr="00C40EAA">
        <w:rPr>
          <w:rFonts w:ascii="Times New Roman" w:hAnsi="Times New Roman"/>
          <w:sz w:val="24"/>
          <w:szCs w:val="24"/>
          <w:lang w:val="uk-UA"/>
        </w:rPr>
        <w:t xml:space="preserve"> днів, робочий день становить 8 годин.  </w:t>
      </w:r>
    </w:p>
    <w:p w14:paraId="30889EC4" w14:textId="77777777" w:rsidR="00F013A5" w:rsidRPr="00C40EAA" w:rsidRDefault="00BE35D2" w:rsidP="00C40EAA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40EAA">
        <w:rPr>
          <w:rFonts w:ascii="Times New Roman" w:hAnsi="Times New Roman"/>
          <w:b/>
          <w:sz w:val="24"/>
          <w:szCs w:val="24"/>
          <w:lang w:val="uk-UA"/>
        </w:rPr>
        <w:t>Прямі витрати надання послуги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F013A5" w14:paraId="4BC07D11" w14:textId="77777777" w:rsidTr="003533AF">
        <w:tc>
          <w:tcPr>
            <w:tcW w:w="704" w:type="dxa"/>
            <w:shd w:val="clear" w:color="auto" w:fill="auto"/>
          </w:tcPr>
          <w:p w14:paraId="043FA0B2" w14:textId="77777777" w:rsidR="00F013A5" w:rsidRPr="00AE149A" w:rsidRDefault="00BE35D2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  <w:r w:rsidRPr="00AE149A"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  <w:t>№</w:t>
            </w:r>
          </w:p>
          <w:p w14:paraId="180477D3" w14:textId="77777777" w:rsidR="00F013A5" w:rsidRPr="00AE149A" w:rsidRDefault="00BE35D2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  <w:r w:rsidRPr="00AE149A"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14:paraId="7E75A51A" w14:textId="77777777" w:rsidR="00F013A5" w:rsidRPr="00AE149A" w:rsidRDefault="00F013A5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</w:p>
          <w:p w14:paraId="024BD348" w14:textId="77777777" w:rsidR="00F013A5" w:rsidRPr="00AE149A" w:rsidRDefault="00BE35D2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  <w:r w:rsidRPr="00AE149A"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  <w:t xml:space="preserve">    Назва показника</w:t>
            </w:r>
          </w:p>
        </w:tc>
        <w:tc>
          <w:tcPr>
            <w:tcW w:w="1626" w:type="dxa"/>
            <w:shd w:val="clear" w:color="auto" w:fill="auto"/>
          </w:tcPr>
          <w:p w14:paraId="31F515F2" w14:textId="77777777" w:rsidR="00F013A5" w:rsidRPr="00AE149A" w:rsidRDefault="00F013A5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</w:p>
          <w:p w14:paraId="2257C5E0" w14:textId="77777777" w:rsidR="00F013A5" w:rsidRPr="00AE149A" w:rsidRDefault="00BE35D2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  <w:r w:rsidRPr="00AE149A"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  <w:t xml:space="preserve">      Розмір</w:t>
            </w:r>
          </w:p>
        </w:tc>
        <w:tc>
          <w:tcPr>
            <w:tcW w:w="2337" w:type="dxa"/>
            <w:shd w:val="clear" w:color="auto" w:fill="auto"/>
          </w:tcPr>
          <w:p w14:paraId="1C4EEE81" w14:textId="77777777" w:rsidR="00F013A5" w:rsidRPr="00AE149A" w:rsidRDefault="00BE35D2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  <w:r w:rsidRPr="00AE149A"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  <w:t xml:space="preserve">   Витрати на рік</w:t>
            </w:r>
          </w:p>
          <w:p w14:paraId="1B209352" w14:textId="77777777" w:rsidR="00F013A5" w:rsidRPr="00AE149A" w:rsidRDefault="00BE35D2">
            <w:pPr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</w:pPr>
            <w:r w:rsidRPr="00AE149A">
              <w:rPr>
                <w:rFonts w:ascii="Times New Roman" w:hAnsi="Times New Roman" w:cs="Times New Roman"/>
                <w:bCs/>
                <w:sz w:val="20"/>
                <w:szCs w:val="18"/>
                <w:lang w:val="uk-UA"/>
              </w:rPr>
              <w:t xml:space="preserve">             грн.</w:t>
            </w:r>
          </w:p>
        </w:tc>
      </w:tr>
      <w:tr w:rsidR="00F013A5" w14:paraId="4E8B39FD" w14:textId="77777777" w:rsidTr="003533AF">
        <w:tc>
          <w:tcPr>
            <w:tcW w:w="704" w:type="dxa"/>
            <w:shd w:val="clear" w:color="auto" w:fill="auto"/>
          </w:tcPr>
          <w:p w14:paraId="328ACB92" w14:textId="77777777" w:rsidR="00F013A5" w:rsidRPr="00421D26" w:rsidRDefault="00BE35D2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1B06414" w14:textId="77777777" w:rsidR="00F013A5" w:rsidRPr="00421D26" w:rsidRDefault="00BE35D2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Посадовий оклад перукаря</w:t>
            </w:r>
          </w:p>
        </w:tc>
        <w:tc>
          <w:tcPr>
            <w:tcW w:w="1626" w:type="dxa"/>
            <w:shd w:val="clear" w:color="auto" w:fill="auto"/>
          </w:tcPr>
          <w:p w14:paraId="36FC040B" w14:textId="59B91618" w:rsidR="00F013A5" w:rsidRPr="00421D26" w:rsidRDefault="00BE35D2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 xml:space="preserve">        3</w:t>
            </w:r>
            <w:r w:rsidR="00CA6039">
              <w:rPr>
                <w:rFonts w:ascii="Times New Roman" w:hAnsi="Times New Roman" w:cs="Times New Roman"/>
                <w:lang w:val="uk-UA"/>
              </w:rPr>
              <w:t>48</w:t>
            </w:r>
            <w:r w:rsidRPr="00421D26">
              <w:rPr>
                <w:rFonts w:ascii="Times New Roman" w:hAnsi="Times New Roman" w:cs="Times New Roman"/>
                <w:lang w:val="uk-UA"/>
              </w:rPr>
              <w:t>3</w:t>
            </w:r>
            <w:r w:rsidR="009259A8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7D33FD59" w14:textId="7330497D" w:rsidR="00F013A5" w:rsidRPr="00421D26" w:rsidRDefault="00254D38" w:rsidP="009259A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41796</w:t>
            </w:r>
            <w:r w:rsidR="0006015B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:rsidRPr="00421D26" w14:paraId="5A17AD79" w14:textId="77777777" w:rsidTr="003533AF">
        <w:tc>
          <w:tcPr>
            <w:tcW w:w="704" w:type="dxa"/>
            <w:shd w:val="clear" w:color="auto" w:fill="auto"/>
          </w:tcPr>
          <w:p w14:paraId="61149C58" w14:textId="2FBCF5DC" w:rsidR="00F013A5" w:rsidRPr="00421D26" w:rsidRDefault="00E43113" w:rsidP="009259A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6EBEB4AE" w14:textId="77777777" w:rsidR="00F013A5" w:rsidRPr="00421D26" w:rsidRDefault="00BE35D2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Надбавка 20%</w:t>
            </w:r>
          </w:p>
        </w:tc>
        <w:tc>
          <w:tcPr>
            <w:tcW w:w="1626" w:type="dxa"/>
            <w:shd w:val="clear" w:color="auto" w:fill="auto"/>
          </w:tcPr>
          <w:p w14:paraId="252679D0" w14:textId="5AE5B05E" w:rsidR="00F013A5" w:rsidRPr="00421D26" w:rsidRDefault="00BE35D2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 xml:space="preserve">          6</w:t>
            </w:r>
            <w:r w:rsidR="0006015B">
              <w:rPr>
                <w:rFonts w:ascii="Times New Roman" w:hAnsi="Times New Roman" w:cs="Times New Roman"/>
                <w:lang w:val="uk-UA"/>
              </w:rPr>
              <w:t>97</w:t>
            </w:r>
            <w:r w:rsidR="009259A8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501BEB1E" w14:textId="01E5CAAC" w:rsidR="00F013A5" w:rsidRPr="00421D26" w:rsidRDefault="00254D38" w:rsidP="009259A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8364</w:t>
            </w:r>
            <w:r w:rsidR="0006015B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06015B" w:rsidRPr="00421D26" w14:paraId="7AC9D667" w14:textId="77777777" w:rsidTr="003533AF">
        <w:tc>
          <w:tcPr>
            <w:tcW w:w="704" w:type="dxa"/>
            <w:shd w:val="clear" w:color="auto" w:fill="auto"/>
          </w:tcPr>
          <w:p w14:paraId="7083B48A" w14:textId="0F1A4DFC" w:rsidR="0006015B" w:rsidRPr="00421D26" w:rsidRDefault="00E43113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07B20873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Матеріальна допомога на оздоровлення</w:t>
            </w:r>
          </w:p>
        </w:tc>
        <w:tc>
          <w:tcPr>
            <w:tcW w:w="1626" w:type="dxa"/>
            <w:shd w:val="clear" w:color="auto" w:fill="auto"/>
          </w:tcPr>
          <w:p w14:paraId="53FAD00F" w14:textId="6908B1A9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 xml:space="preserve">        3</w:t>
            </w:r>
            <w:r w:rsidR="00E43113">
              <w:rPr>
                <w:rFonts w:ascii="Times New Roman" w:hAnsi="Times New Roman" w:cs="Times New Roman"/>
                <w:lang w:val="uk-UA"/>
              </w:rPr>
              <w:t>483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2337" w:type="dxa"/>
            <w:shd w:val="clear" w:color="auto" w:fill="auto"/>
          </w:tcPr>
          <w:p w14:paraId="580CB6B3" w14:textId="0449B7E6" w:rsidR="0006015B" w:rsidRPr="00421D26" w:rsidRDefault="00E43113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3483</w:t>
            </w:r>
            <w:r w:rsidR="0006015B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06015B" w:rsidRPr="00421D26" w14:paraId="09900C33" w14:textId="77777777" w:rsidTr="003533AF">
        <w:tc>
          <w:tcPr>
            <w:tcW w:w="704" w:type="dxa"/>
            <w:shd w:val="clear" w:color="auto" w:fill="auto"/>
          </w:tcPr>
          <w:p w14:paraId="2C332468" w14:textId="321C7868" w:rsidR="0006015B" w:rsidRPr="00421D26" w:rsidRDefault="00E43113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41086E57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Доплата до мінімальної заробітної плати</w:t>
            </w:r>
          </w:p>
        </w:tc>
        <w:tc>
          <w:tcPr>
            <w:tcW w:w="1626" w:type="dxa"/>
            <w:shd w:val="clear" w:color="auto" w:fill="auto"/>
          </w:tcPr>
          <w:p w14:paraId="7B7DE129" w14:textId="1406F8FC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E43113">
              <w:rPr>
                <w:rFonts w:ascii="Times New Roman" w:hAnsi="Times New Roman" w:cs="Times New Roman"/>
                <w:lang w:val="uk-UA"/>
              </w:rPr>
              <w:t>38</w:t>
            </w:r>
            <w:r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2337" w:type="dxa"/>
            <w:shd w:val="clear" w:color="auto" w:fill="auto"/>
          </w:tcPr>
          <w:p w14:paraId="2733CEC4" w14:textId="771DC7D8" w:rsidR="0006015B" w:rsidRPr="00421D26" w:rsidRDefault="00E43113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45840</w:t>
            </w:r>
            <w:r w:rsidR="0006015B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06015B" w:rsidRPr="00421D26" w14:paraId="4B0C4DBE" w14:textId="77777777" w:rsidTr="003533AF">
        <w:tc>
          <w:tcPr>
            <w:tcW w:w="704" w:type="dxa"/>
            <w:shd w:val="clear" w:color="auto" w:fill="auto"/>
          </w:tcPr>
          <w:p w14:paraId="7A11FA64" w14:textId="1069C182" w:rsidR="0006015B" w:rsidRPr="00421D26" w:rsidRDefault="00E43113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1EBFCE62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Всього заробітна плата</w:t>
            </w:r>
          </w:p>
        </w:tc>
        <w:tc>
          <w:tcPr>
            <w:tcW w:w="1626" w:type="dxa"/>
            <w:shd w:val="clear" w:color="auto" w:fill="auto"/>
          </w:tcPr>
          <w:p w14:paraId="3F5D4969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78D629BE" w14:textId="66BB9C31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E43113">
              <w:rPr>
                <w:rFonts w:ascii="Times New Roman" w:hAnsi="Times New Roman" w:cs="Times New Roman"/>
                <w:lang w:val="uk-UA"/>
              </w:rPr>
              <w:t>9483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06015B" w:rsidRPr="00421D26" w14:paraId="012D20A8" w14:textId="77777777" w:rsidTr="003533AF">
        <w:tc>
          <w:tcPr>
            <w:tcW w:w="704" w:type="dxa"/>
            <w:shd w:val="clear" w:color="auto" w:fill="auto"/>
          </w:tcPr>
          <w:p w14:paraId="320F4545" w14:textId="33293EF1" w:rsidR="0006015B" w:rsidRPr="00421D26" w:rsidRDefault="00E43113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0EE13A57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 xml:space="preserve">Єдиний </w:t>
            </w:r>
            <w:proofErr w:type="spellStart"/>
            <w:r w:rsidRPr="00421D26">
              <w:rPr>
                <w:rFonts w:ascii="Times New Roman" w:hAnsi="Times New Roman" w:cs="Times New Roman"/>
                <w:lang w:val="uk-UA"/>
              </w:rPr>
              <w:t>соц</w:t>
            </w:r>
            <w:proofErr w:type="spellEnd"/>
            <w:r w:rsidRPr="00421D26">
              <w:rPr>
                <w:rFonts w:ascii="Times New Roman" w:hAnsi="Times New Roman" w:cs="Times New Roman"/>
                <w:lang w:val="uk-UA"/>
              </w:rPr>
              <w:t>. внесок 22%</w:t>
            </w:r>
          </w:p>
        </w:tc>
        <w:tc>
          <w:tcPr>
            <w:tcW w:w="1626" w:type="dxa"/>
            <w:shd w:val="clear" w:color="auto" w:fill="auto"/>
          </w:tcPr>
          <w:p w14:paraId="7187E003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04A9CD14" w14:textId="30D0E56E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877546">
              <w:rPr>
                <w:rFonts w:ascii="Times New Roman" w:hAnsi="Times New Roman" w:cs="Times New Roman"/>
                <w:lang w:val="uk-UA"/>
              </w:rPr>
              <w:t>1886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06015B" w:rsidRPr="00421D26" w14:paraId="26679706" w14:textId="77777777" w:rsidTr="003533AF">
        <w:tc>
          <w:tcPr>
            <w:tcW w:w="704" w:type="dxa"/>
            <w:shd w:val="clear" w:color="auto" w:fill="auto"/>
          </w:tcPr>
          <w:p w14:paraId="3B4A7CD6" w14:textId="6D0ED503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14:paraId="33A3F33D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 xml:space="preserve">                       Разом:            </w:t>
            </w:r>
          </w:p>
        </w:tc>
        <w:tc>
          <w:tcPr>
            <w:tcW w:w="1626" w:type="dxa"/>
            <w:shd w:val="clear" w:color="auto" w:fill="auto"/>
          </w:tcPr>
          <w:p w14:paraId="33B733C4" w14:textId="77777777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37" w:type="dxa"/>
            <w:shd w:val="clear" w:color="auto" w:fill="auto"/>
          </w:tcPr>
          <w:p w14:paraId="1649C06B" w14:textId="2207EAC5" w:rsidR="0006015B" w:rsidRPr="00421D26" w:rsidRDefault="0006015B" w:rsidP="000601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8E0AB8">
              <w:rPr>
                <w:rFonts w:ascii="Times New Roman" w:hAnsi="Times New Roman" w:cs="Times New Roman"/>
                <w:lang w:val="uk-UA"/>
              </w:rPr>
              <w:t>21369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</w:tbl>
    <w:p w14:paraId="3CF3407A" w14:textId="77777777" w:rsidR="00C40EAA" w:rsidRDefault="00C40EAA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1985F6" w14:textId="4FD3213F" w:rsidR="00F013A5" w:rsidRPr="00C40EAA" w:rsidRDefault="00C40EAA">
      <w:pPr>
        <w:tabs>
          <w:tab w:val="center" w:pos="4677"/>
          <w:tab w:val="left" w:pos="8670"/>
        </w:tabs>
        <w:rPr>
          <w:rFonts w:ascii="Times New Roman" w:hAnsi="Times New Roman" w:cs="Times New Roman"/>
          <w:b/>
        </w:rPr>
      </w:pPr>
      <w:r w:rsidRPr="00C40EAA">
        <w:rPr>
          <w:rFonts w:ascii="Times New Roman" w:hAnsi="Times New Roman" w:cs="Times New Roman"/>
          <w:b/>
          <w:lang w:val="uk-UA"/>
        </w:rPr>
        <w:t xml:space="preserve">                            </w:t>
      </w:r>
      <w:proofErr w:type="spellStart"/>
      <w:r w:rsidR="00BE35D2" w:rsidRPr="00C40EAA">
        <w:rPr>
          <w:rFonts w:ascii="Times New Roman" w:hAnsi="Times New Roman" w:cs="Times New Roman"/>
          <w:b/>
        </w:rPr>
        <w:t>Розрахунок</w:t>
      </w:r>
      <w:proofErr w:type="spellEnd"/>
      <w:r w:rsidR="00BE35D2" w:rsidRPr="00C40EAA">
        <w:rPr>
          <w:rFonts w:ascii="Times New Roman" w:hAnsi="Times New Roman" w:cs="Times New Roman"/>
          <w:b/>
        </w:rPr>
        <w:t xml:space="preserve"> </w:t>
      </w:r>
      <w:proofErr w:type="spellStart"/>
      <w:r w:rsidR="00BE35D2" w:rsidRPr="00C40EAA">
        <w:rPr>
          <w:rFonts w:ascii="Times New Roman" w:hAnsi="Times New Roman" w:cs="Times New Roman"/>
          <w:b/>
        </w:rPr>
        <w:t>прямих</w:t>
      </w:r>
      <w:proofErr w:type="spellEnd"/>
      <w:r w:rsidR="00BE35D2" w:rsidRPr="00C40EAA">
        <w:rPr>
          <w:rFonts w:ascii="Times New Roman" w:hAnsi="Times New Roman" w:cs="Times New Roman"/>
          <w:b/>
        </w:rPr>
        <w:t xml:space="preserve"> </w:t>
      </w:r>
      <w:proofErr w:type="spellStart"/>
      <w:r w:rsidR="00BE35D2" w:rsidRPr="00C40EAA">
        <w:rPr>
          <w:rFonts w:ascii="Times New Roman" w:hAnsi="Times New Roman" w:cs="Times New Roman"/>
          <w:b/>
        </w:rPr>
        <w:t>матеріальних</w:t>
      </w:r>
      <w:proofErr w:type="spellEnd"/>
      <w:r w:rsidR="00BE35D2" w:rsidRPr="00C40EAA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E35D2" w:rsidRPr="00C40EAA">
        <w:rPr>
          <w:rFonts w:ascii="Times New Roman" w:hAnsi="Times New Roman" w:cs="Times New Roman"/>
          <w:b/>
        </w:rPr>
        <w:t>витрат</w:t>
      </w:r>
      <w:proofErr w:type="spellEnd"/>
      <w:r w:rsidR="00410C0D" w:rsidRPr="00C40EAA">
        <w:rPr>
          <w:rFonts w:ascii="Times New Roman" w:hAnsi="Times New Roman" w:cs="Times New Roman"/>
          <w:b/>
          <w:lang w:val="uk-UA"/>
        </w:rPr>
        <w:t xml:space="preserve">  </w:t>
      </w:r>
      <w:r w:rsidR="00BE35D2" w:rsidRPr="00C40EAA">
        <w:rPr>
          <w:rFonts w:ascii="Times New Roman" w:hAnsi="Times New Roman" w:cs="Times New Roman"/>
          <w:b/>
        </w:rPr>
        <w:tab/>
      </w:r>
      <w:proofErr w:type="gramEnd"/>
      <w:r w:rsidR="00BE35D2" w:rsidRPr="00C40EAA">
        <w:rPr>
          <w:rFonts w:ascii="Times New Roman" w:hAnsi="Times New Roman" w:cs="Times New Roman"/>
          <w:b/>
        </w:rPr>
        <w:t>таб.2</w:t>
      </w:r>
    </w:p>
    <w:p w14:paraId="413524D4" w14:textId="77777777" w:rsidR="00F013A5" w:rsidRPr="00C40EAA" w:rsidRDefault="00F013A5">
      <w:pPr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41"/>
        <w:gridCol w:w="1701"/>
        <w:gridCol w:w="1417"/>
        <w:gridCol w:w="1276"/>
        <w:gridCol w:w="1276"/>
      </w:tblGrid>
      <w:tr w:rsidR="00F013A5" w:rsidRPr="00421D26" w14:paraId="25E2BDDA" w14:textId="77777777" w:rsidTr="00410C0D">
        <w:trPr>
          <w:trHeight w:val="5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B999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5270197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E3FC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421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використаних</w:t>
            </w:r>
            <w:proofErr w:type="spellEnd"/>
            <w:r w:rsidRPr="00421D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</w:t>
            </w: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асобів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0421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421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BA27B3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</w:p>
          <w:p w14:paraId="1191E355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FD89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 w:rsidRPr="00421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6D3974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1F5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</w:p>
          <w:p w14:paraId="57209465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D237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sz w:val="24"/>
                <w:szCs w:val="24"/>
              </w:rPr>
              <w:t>Вартість</w:t>
            </w:r>
            <w:proofErr w:type="spellEnd"/>
            <w:r w:rsidRPr="00421D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  <w:r w:rsidRPr="00421D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00325490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3BF" w:rsidRPr="00421D26" w14:paraId="47D2BA72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C65" w14:textId="321E8ED9" w:rsidR="002053BF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15B8" w14:textId="7A4778B5" w:rsidR="002053BF" w:rsidRPr="00421D26" w:rsidRDefault="002053B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0452" w14:textId="77777777" w:rsidR="002053BF" w:rsidRPr="00421D26" w:rsidRDefault="002053B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7469" w14:textId="77777777" w:rsidR="002053BF" w:rsidRPr="00421D26" w:rsidRDefault="002053B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C9F2" w14:textId="77777777" w:rsidR="002053BF" w:rsidRPr="00421D26" w:rsidRDefault="002053B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0EAD" w14:textId="77777777" w:rsidR="002053BF" w:rsidRPr="00421D26" w:rsidRDefault="002053B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A5" w:rsidRPr="00421D26" w14:paraId="4C337E97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2E1D" w14:textId="595AE5FC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1.</w:t>
            </w:r>
            <w:r w:rsidR="002426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A800" w14:textId="77777777" w:rsidR="00F013A5" w:rsidRPr="00421D26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bCs/>
                <w:sz w:val="24"/>
                <w:szCs w:val="24"/>
              </w:rPr>
              <w:t>Стіл</w:t>
            </w:r>
            <w:proofErr w:type="spellEnd"/>
            <w:r w:rsidRPr="00421D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1D26"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8159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D0D0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572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2DCA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1284,00</w:t>
            </w:r>
          </w:p>
        </w:tc>
      </w:tr>
      <w:tr w:rsidR="00F013A5" w:rsidRPr="00421D26" w14:paraId="3338BA49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4962" w14:textId="58545B0E" w:rsidR="00F013A5" w:rsidRPr="00421D26" w:rsidRDefault="002426B5" w:rsidP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2F56" w14:textId="77777777" w:rsidR="00F013A5" w:rsidRPr="00421D26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21D2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Меблі «</w:t>
            </w:r>
            <w:proofErr w:type="spellStart"/>
            <w:r w:rsidRPr="00421D26">
              <w:rPr>
                <w:rFonts w:ascii="Times New Roman" w:hAnsi="Times New Roman"/>
                <w:bCs/>
                <w:sz w:val="24"/>
                <w:szCs w:val="24"/>
              </w:rPr>
              <w:t>Прихожа</w:t>
            </w:r>
            <w:proofErr w:type="spellEnd"/>
            <w:r w:rsidRPr="00421D2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BE19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A657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289A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8359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535,00</w:t>
            </w:r>
          </w:p>
        </w:tc>
      </w:tr>
      <w:tr w:rsidR="002426B5" w:rsidRPr="00421D26" w14:paraId="10FD6063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D4E6" w14:textId="63675F66" w:rsidR="002426B5" w:rsidRDefault="002426B5" w:rsidP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26F" w14:textId="699D1F81" w:rsidR="002426B5" w:rsidRPr="00421D26" w:rsidRDefault="002426B5" w:rsidP="002426B5">
            <w:pPr>
              <w:pStyle w:val="a6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Холодильник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9616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83EA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6B25" w14:textId="6252563F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3AB0" w14:textId="0BC397A4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766,00</w:t>
            </w:r>
          </w:p>
        </w:tc>
      </w:tr>
      <w:tr w:rsidR="002426B5" w:rsidRPr="00421D26" w14:paraId="21C42282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BD0F" w14:textId="6AD0B28B" w:rsidR="002426B5" w:rsidRDefault="002426B5" w:rsidP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CA4E" w14:textId="7C6C8900" w:rsidR="002426B5" w:rsidRDefault="002426B5" w:rsidP="002426B5">
            <w:pPr>
              <w:pStyle w:val="a6"/>
              <w:tabs>
                <w:tab w:val="left" w:pos="1929"/>
              </w:tabs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Рахунок 1113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F4B7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FD47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5CBF" w14:textId="77777777" w:rsidR="002426B5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797" w14:textId="77777777" w:rsidR="002426B5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A5" w:rsidRPr="00421D26" w14:paraId="468CA8FC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4AE7" w14:textId="635E6DEA" w:rsidR="00F013A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453A" w14:textId="61E3C86B" w:rsidR="00F013A5" w:rsidRPr="00421D26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Водонагр</w:t>
            </w:r>
            <w:proofErr w:type="spellEnd"/>
            <w:r w:rsid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9C96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A26" w14:textId="76CE144F" w:rsidR="00F013A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B4D4" w14:textId="7AC1AAB7" w:rsidR="00F013A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2121" w14:textId="2CE3CEC9" w:rsidR="00F013A5" w:rsidRPr="00410C0D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365,00 </w:t>
            </w:r>
          </w:p>
        </w:tc>
      </w:tr>
      <w:tr w:rsidR="00F013A5" w:rsidRPr="00421D26" w14:paraId="566FFE7A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95A7" w14:textId="10D18825" w:rsidR="00F013A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F3CC" w14:textId="5160A784" w:rsidR="00F013A5" w:rsidRPr="00421D26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Стенд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A191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03F4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7E09" w14:textId="04075603" w:rsidR="00F013A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E34D" w14:textId="218B97D0" w:rsidR="00F013A5" w:rsidRPr="00410C0D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54,50</w:t>
            </w:r>
          </w:p>
        </w:tc>
      </w:tr>
      <w:tr w:rsidR="002426B5" w:rsidRPr="00421D26" w14:paraId="1D5EFF79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2196" w14:textId="44F71CB8" w:rsidR="002426B5" w:rsidRPr="00C40EAA" w:rsidRDefault="002426B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7E36" w14:textId="7D8597F2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Карниз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CE3C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ADDD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B77F" w14:textId="09232C15" w:rsidR="002426B5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688" w14:textId="255EDD33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41,00</w:t>
            </w:r>
          </w:p>
        </w:tc>
      </w:tr>
      <w:tr w:rsidR="002426B5" w:rsidRPr="00421D26" w14:paraId="185BEEDE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5B35" w14:textId="731C1CE8" w:rsidR="002426B5" w:rsidRPr="00C40EAA" w:rsidRDefault="002426B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D4C7" w14:textId="60BE5AD6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шалка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8592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237B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FFAD" w14:textId="01AFBBDB" w:rsidR="002426B5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4919" w14:textId="4DC67A8D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185,00</w:t>
            </w:r>
          </w:p>
        </w:tc>
      </w:tr>
      <w:tr w:rsidR="002426B5" w:rsidRPr="00421D26" w14:paraId="7C50465B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79BB" w14:textId="16BA491B" w:rsidR="002426B5" w:rsidRPr="00C40EAA" w:rsidRDefault="002426B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DDEB" w14:textId="0B5E568E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31D3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100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4C34" w14:textId="3D2B3098" w:rsidR="002426B5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15D" w14:textId="3CF41B19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715,00</w:t>
            </w:r>
          </w:p>
        </w:tc>
      </w:tr>
      <w:tr w:rsidR="002426B5" w:rsidRPr="00421D26" w14:paraId="4AF3042B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8B0E" w14:textId="468C7537" w:rsidR="002426B5" w:rsidRPr="00C40EAA" w:rsidRDefault="002426B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8DA6" w14:textId="3A3F72BE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Електрочайник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F2FF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E460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F225" w14:textId="2F21B11A" w:rsidR="002426B5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42EB" w14:textId="3A93F043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700,00</w:t>
            </w:r>
          </w:p>
        </w:tc>
      </w:tr>
      <w:tr w:rsidR="002426B5" w:rsidRPr="00421D26" w14:paraId="75E05123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8FB3" w14:textId="72957CBB" w:rsidR="002426B5" w:rsidRPr="00C40EAA" w:rsidRDefault="002426B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B2AC" w14:textId="23A2CC24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58DB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CAD0" w14:textId="25EBA89C" w:rsidR="002426B5" w:rsidRPr="003251CA" w:rsidRDefault="003251C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DC7" w14:textId="715DB1B9" w:rsidR="002426B5" w:rsidRPr="003251CA" w:rsidRDefault="003251CA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9852" w14:textId="561FDAB1" w:rsidR="002426B5" w:rsidRDefault="002426B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251C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6580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2426B5" w:rsidRPr="00421D26" w14:paraId="18249E22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C9FB" w14:textId="6C4E2A93" w:rsidR="002426B5" w:rsidRPr="00C40EAA" w:rsidRDefault="002426B5" w:rsidP="002426B5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6133" w14:textId="5EED7BAF" w:rsidR="002426B5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B227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46BB" w14:textId="77777777" w:rsidR="002426B5" w:rsidRPr="00421D26" w:rsidRDefault="002426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2F20" w14:textId="57AEC1AA" w:rsidR="002426B5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CB80" w14:textId="66486F79" w:rsidR="002426B5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114,50</w:t>
            </w:r>
          </w:p>
        </w:tc>
      </w:tr>
      <w:tr w:rsidR="0007006B" w:rsidRPr="00421D26" w14:paraId="7A3323EC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7F1D" w14:textId="0CF9703C" w:rsidR="0007006B" w:rsidRPr="00C40EAA" w:rsidRDefault="0007006B" w:rsidP="002426B5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35AF" w14:textId="28FC15AD" w:rsidR="0007006B" w:rsidRDefault="0007006B" w:rsidP="0007006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2C40" w14:textId="77777777" w:rsidR="0007006B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8BE4" w14:textId="69D867E9" w:rsidR="0007006B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47DF" w14:textId="2E173C39" w:rsidR="0007006B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2FFF" w14:textId="385DB2A6" w:rsidR="0007006B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4980,00</w:t>
            </w:r>
          </w:p>
        </w:tc>
      </w:tr>
      <w:tr w:rsidR="0007006B" w:rsidRPr="00421D26" w14:paraId="38C6BAD8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46A" w14:textId="142EB06E" w:rsidR="0007006B" w:rsidRPr="00C40EAA" w:rsidRDefault="0007006B" w:rsidP="002426B5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D6A5" w14:textId="41EC7D5F" w:rsidR="0007006B" w:rsidRDefault="0007006B" w:rsidP="0007006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Машинка для стрижки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645E" w14:textId="77777777" w:rsidR="0007006B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1755" w14:textId="28928F89" w:rsidR="0007006B" w:rsidRDefault="0007006B" w:rsidP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DFAA" w14:textId="1999556F" w:rsidR="0007006B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3C30" w14:textId="2A6F54EC" w:rsidR="0007006B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5250,00</w:t>
            </w:r>
          </w:p>
        </w:tc>
      </w:tr>
      <w:tr w:rsidR="0007006B" w:rsidRPr="00421D26" w14:paraId="2E4E259E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F29B" w14:textId="6A49DD5B" w:rsidR="0007006B" w:rsidRPr="00C40EAA" w:rsidRDefault="0007006B" w:rsidP="002426B5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0A83" w14:textId="470C58CA" w:rsidR="0007006B" w:rsidRDefault="0007006B" w:rsidP="0007006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</w:t>
            </w:r>
            <w:proofErr w:type="spellEnd"/>
            <w:r w:rsid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1423" w14:textId="77777777" w:rsidR="0007006B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66AB" w14:textId="79C70A94" w:rsidR="0007006B" w:rsidRDefault="0007006B" w:rsidP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93CC" w14:textId="63EDB897" w:rsidR="0007006B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E5AE" w14:textId="31CF5731" w:rsidR="0007006B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1549,00</w:t>
            </w:r>
          </w:p>
        </w:tc>
      </w:tr>
      <w:tr w:rsidR="0007006B" w:rsidRPr="00421D26" w14:paraId="3F8552B9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42C3" w14:textId="6BE64FB1" w:rsidR="0007006B" w:rsidRPr="00C40EAA" w:rsidRDefault="0007006B" w:rsidP="002426B5">
            <w:pPr>
              <w:pStyle w:val="a6"/>
              <w:ind w:right="-2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1524" w14:textId="02D551AC" w:rsidR="0007006B" w:rsidRDefault="0007006B" w:rsidP="0007006B">
            <w:pPr>
              <w:pStyle w:val="a6"/>
              <w:tabs>
                <w:tab w:val="left" w:pos="43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</w:t>
            </w:r>
            <w:proofErr w:type="spellEnd"/>
            <w:r w:rsid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245" w14:textId="77777777" w:rsidR="0007006B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B535" w14:textId="51B0AE45" w:rsidR="0007006B" w:rsidRDefault="0007006B" w:rsidP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1C8" w14:textId="021A7E36" w:rsidR="0007006B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2556" w14:textId="4D689BBB" w:rsidR="0007006B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1932,00</w:t>
            </w:r>
          </w:p>
        </w:tc>
      </w:tr>
      <w:tr w:rsidR="00F013A5" w:rsidRPr="00421D26" w14:paraId="3EC8D7DE" w14:textId="77777777" w:rsidTr="00410C0D">
        <w:trPr>
          <w:trHeight w:val="1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71AD" w14:textId="3FBBDE1F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E25" w14:textId="7EB3EAB3" w:rsidR="00F013A5" w:rsidRPr="00421D26" w:rsidRDefault="0007006B" w:rsidP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222E" w14:textId="573FE2F1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627" w14:textId="48F2129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AF09" w14:textId="09BFF8EF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B014" w14:textId="24BDA6A4" w:rsidR="00F013A5" w:rsidRPr="00410C0D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013A5" w:rsidRPr="00421D26" w14:paraId="1A0AF358" w14:textId="77777777" w:rsidTr="00410C0D">
        <w:trPr>
          <w:trHeight w:val="2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2901" w14:textId="63D7FD7B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DE89" w14:textId="226A53F2" w:rsidR="00F013A5" w:rsidRPr="00421D26" w:rsidRDefault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Халат-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F912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166E" w14:textId="00D1AAB0" w:rsidR="00F013A5" w:rsidRPr="00421D26" w:rsidRDefault="00BE35D2" w:rsidP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20</w:t>
            </w:r>
            <w:r w:rsidR="0007006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7392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7A63" w14:textId="11C8DE77" w:rsidR="00F013A5" w:rsidRPr="00410C0D" w:rsidRDefault="0007006B" w:rsidP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390,00</w:t>
            </w:r>
          </w:p>
        </w:tc>
      </w:tr>
      <w:tr w:rsidR="00F013A5" w:rsidRPr="00421D26" w14:paraId="30948726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4678" w14:textId="620B2F61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3.</w:t>
            </w:r>
            <w:r w:rsidR="00070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38B8" w14:textId="41E16ADB" w:rsidR="00F013A5" w:rsidRPr="00315FFB" w:rsidRDefault="00315FF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Кімнатн</w:t>
            </w:r>
            <w:r w:rsid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е взуття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BD7E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4BA9" w14:textId="15DCA277" w:rsidR="00F013A5" w:rsidRPr="00315FFB" w:rsidRDefault="00BE35D2" w:rsidP="0007006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20</w:t>
            </w:r>
            <w:r w:rsidR="0007006B">
              <w:rPr>
                <w:rFonts w:ascii="Times New Roman" w:hAnsi="Times New Roman"/>
                <w:sz w:val="24"/>
                <w:szCs w:val="24"/>
              </w:rPr>
              <w:t>2</w:t>
            </w:r>
            <w:r w:rsidR="00315FF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77C7" w14:textId="77777777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78D" w14:textId="1E1EC5E0" w:rsidR="00F013A5" w:rsidRPr="00410C0D" w:rsidRDefault="0007006B" w:rsidP="0007006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3</w:t>
            </w:r>
            <w:r w:rsidR="00315FF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F013A5" w:rsidRPr="00421D26" w14:paraId="6826F848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B35D" w14:textId="7F3A6DD8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E888" w14:textId="77777777" w:rsidR="00F013A5" w:rsidRPr="00421D26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21D26">
              <w:rPr>
                <w:rFonts w:ascii="Times New Roman" w:hAnsi="Times New Roman"/>
                <w:bCs/>
                <w:sz w:val="24"/>
                <w:szCs w:val="24"/>
              </w:rPr>
              <w:t>Рах</w:t>
            </w:r>
            <w:r w:rsidRPr="00421D2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унок</w:t>
            </w:r>
            <w:proofErr w:type="spellEnd"/>
            <w:r w:rsidRPr="00421D2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421D26">
              <w:rPr>
                <w:rFonts w:ascii="Times New Roman" w:hAnsi="Times New Roman"/>
                <w:bCs/>
                <w:sz w:val="24"/>
                <w:szCs w:val="24"/>
              </w:rPr>
              <w:t>1812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528B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6D9E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3F69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6009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A5" w:rsidRPr="00421D26" w14:paraId="061E903C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D925" w14:textId="127541A5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2501" w14:textId="7176F68F" w:rsidR="00F013A5" w:rsidRPr="00C40EAA" w:rsidRDefault="0007006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Бритва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небезпечна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528E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FE75" w14:textId="2D7F0A2D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A56B" w14:textId="1B1DDA66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EEAF" w14:textId="01FE292F" w:rsidR="00F013A5" w:rsidRPr="00421D26" w:rsidRDefault="0007006B" w:rsidP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="00BE35D2" w:rsidRPr="00421D2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BE35D2" w:rsidRPr="00421D2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013A5" w:rsidRPr="00421D26" w14:paraId="27B7F14F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0D69" w14:textId="0E7E970A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4.</w:t>
            </w:r>
            <w:r w:rsidR="00BE35D2" w:rsidRPr="00421D2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5726" w14:textId="45CD9051" w:rsidR="00F013A5" w:rsidRPr="00421D26" w:rsidRDefault="00C40EAA" w:rsidP="0007006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Гребінець для волосся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3D20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B2E5" w14:textId="7DB62A60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AC80" w14:textId="7DF8BAB1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B8C" w14:textId="693806EA" w:rsidR="00F013A5" w:rsidRPr="00421D26" w:rsidRDefault="002215E2" w:rsidP="002215E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110</w:t>
            </w:r>
            <w:r w:rsidR="00BE35D2" w:rsidRPr="00421D2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35D2" w:rsidRPr="00421D2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F013A5" w:rsidRPr="00421D26" w14:paraId="2323C869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328F" w14:textId="404D618D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8BC0" w14:textId="44CB6462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2735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E9A9" w14:textId="50849065" w:rsidR="00F013A5" w:rsidRPr="00421D26" w:rsidRDefault="00F013A5" w:rsidP="0007006B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9DDC" w14:textId="399A3267" w:rsidR="00F013A5" w:rsidRPr="00421D26" w:rsidRDefault="000700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D3DD" w14:textId="2FF1356D" w:rsidR="00F013A5" w:rsidRPr="00421D26" w:rsidRDefault="002215E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80</w:t>
            </w:r>
            <w:r w:rsidR="00BE35D2" w:rsidRPr="00421D2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35D2" w:rsidRPr="00421D2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F013A5" w:rsidRPr="00421D26" w14:paraId="60708610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3931" w14:textId="539B62B9" w:rsidR="00F013A5" w:rsidRPr="00421D26" w:rsidRDefault="00BE35D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D2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215E2">
              <w:rPr>
                <w:rFonts w:ascii="Times New Roman" w:hAnsi="Times New Roman"/>
                <w:sz w:val="24"/>
                <w:szCs w:val="24"/>
                <w:lang w:val="uk-UA"/>
              </w:rPr>
              <w:t>.4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C67E" w14:textId="1EC3F3A2" w:rsidR="00F013A5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Ножиц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ABA" w14:textId="77777777" w:rsidR="00F013A5" w:rsidRPr="00410C0D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449E" w14:textId="77777777" w:rsidR="00F013A5" w:rsidRPr="00410C0D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55C3" w14:textId="5E664752" w:rsidR="00F013A5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F70E" w14:textId="5003B5CE" w:rsidR="00F013A5" w:rsidRPr="00410C0D" w:rsidRDefault="002215E2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375</w:t>
            </w:r>
            <w:r w:rsidR="00BE35D2" w:rsidRPr="00410C0D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2215E2" w:rsidRPr="00421D26" w14:paraId="7EA1D4BD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56A" w14:textId="216B4508" w:rsidR="002215E2" w:rsidRPr="00421D26" w:rsidRDefault="002215E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DAFB" w14:textId="2B440CD0" w:rsidR="002215E2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Фартух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C98A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A4B9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3521" w14:textId="6CAC5749" w:rsidR="002215E2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30B7" w14:textId="2A9D6F8D" w:rsidR="002215E2" w:rsidRDefault="002215E2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100,00</w:t>
            </w:r>
          </w:p>
        </w:tc>
      </w:tr>
      <w:tr w:rsidR="002215E2" w:rsidRPr="00421D26" w14:paraId="7DED00ED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9965" w14:textId="084982CE" w:rsidR="002215E2" w:rsidRDefault="002215E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9CEC" w14:textId="287AD1E1" w:rsidR="002215E2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Нак</w:t>
            </w:r>
            <w:r w:rsidR="00C40EAA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CC7E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E7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5BF9" w14:textId="5F6FC962" w:rsidR="002215E2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0718" w14:textId="5E8D9987" w:rsidR="002215E2" w:rsidRDefault="002215E2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120,00</w:t>
            </w:r>
          </w:p>
        </w:tc>
      </w:tr>
      <w:tr w:rsidR="002215E2" w:rsidRPr="00421D26" w14:paraId="4AA0E8CB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8BAB" w14:textId="5905F5B7" w:rsidR="002215E2" w:rsidRDefault="002215E2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CE79" w14:textId="610794E4" w:rsidR="002215E2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Греб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F05E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1C04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A570" w14:textId="7AE7DDCB" w:rsidR="002215E2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8751" w14:textId="2C34B553" w:rsidR="002215E2" w:rsidRDefault="004D205B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40,00</w:t>
            </w:r>
          </w:p>
        </w:tc>
      </w:tr>
      <w:tr w:rsidR="002215E2" w:rsidRPr="00421D26" w14:paraId="582B3768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B1A0" w14:textId="7D1CFF4D" w:rsidR="002215E2" w:rsidRDefault="004D20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FC3F" w14:textId="644344F8" w:rsidR="002215E2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proofErr w:type="spellStart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волосся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F4C5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1B61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5524" w14:textId="03B9C56D" w:rsidR="002215E2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3E6A" w14:textId="4F44DED8" w:rsidR="002215E2" w:rsidRDefault="004D205B" w:rsidP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90,00</w:t>
            </w:r>
          </w:p>
        </w:tc>
      </w:tr>
      <w:tr w:rsidR="002215E2" w:rsidRPr="00421D26" w14:paraId="681BBAF9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A49" w14:textId="6B6D1AEA" w:rsidR="002215E2" w:rsidRDefault="004D205B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4.9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CC66" w14:textId="46775AA6" w:rsidR="002215E2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C40EA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42A4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6265" w14:textId="77777777" w:rsidR="002215E2" w:rsidRPr="00410C0D" w:rsidRDefault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AE36" w14:textId="653DAAC8" w:rsidR="002215E2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0848" w14:textId="09CDA402" w:rsidR="002215E2" w:rsidRDefault="004D205B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110,00</w:t>
            </w:r>
          </w:p>
        </w:tc>
      </w:tr>
      <w:tr w:rsidR="004D205B" w:rsidRPr="00421D26" w14:paraId="7AD57EC4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D207" w14:textId="037F59AC" w:rsidR="004D205B" w:rsidRDefault="004D205B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4.10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0DEA" w14:textId="479FD0AF" w:rsidR="004D205B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Урна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канцелярська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ACC4" w14:textId="77777777" w:rsidR="004D205B" w:rsidRPr="00410C0D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9E1D" w14:textId="77777777" w:rsidR="004D205B" w:rsidRPr="00410C0D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A03E" w14:textId="5915A210" w:rsidR="004D205B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EF7" w14:textId="2DF72D82" w:rsidR="004D205B" w:rsidRDefault="004D205B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9,50</w:t>
            </w:r>
          </w:p>
        </w:tc>
      </w:tr>
      <w:tr w:rsidR="004D205B" w:rsidRPr="00421D26" w14:paraId="04E2951E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ECF8" w14:textId="7E99AB11" w:rsidR="004D205B" w:rsidRDefault="004D205B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03B" w14:textId="44A2C2E4" w:rsidR="004D205B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Судок 3-х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ярусний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4FA" w14:textId="77777777" w:rsidR="004D205B" w:rsidRPr="00410C0D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5A3C" w14:textId="77777777" w:rsidR="004D205B" w:rsidRPr="00410C0D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B3D1" w14:textId="331B8077" w:rsidR="004D205B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5B39" w14:textId="411C34B0" w:rsidR="004D205B" w:rsidRDefault="004D205B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37,00</w:t>
            </w:r>
          </w:p>
        </w:tc>
      </w:tr>
      <w:tr w:rsidR="004D205B" w:rsidRPr="00421D26" w14:paraId="4457B578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3FC6" w14:textId="721E2D82" w:rsidR="004D205B" w:rsidRDefault="004D205B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8A56" w14:textId="49408C96" w:rsidR="004D205B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Розпилювач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води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металевий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54E" w14:textId="77777777" w:rsidR="004D205B" w:rsidRPr="00410C0D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8F91" w14:textId="77777777" w:rsidR="004D205B" w:rsidRPr="00410C0D" w:rsidRDefault="004D20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8A4A" w14:textId="4C5E411D" w:rsidR="004D205B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FFD6" w14:textId="56F4E195" w:rsidR="004D205B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199,00</w:t>
            </w:r>
          </w:p>
        </w:tc>
      </w:tr>
      <w:tr w:rsidR="00A51D36" w:rsidRPr="00421D26" w14:paraId="24576A64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F498" w14:textId="48994EA7" w:rsidR="00A51D36" w:rsidRDefault="00A51D36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50AD" w14:textId="721AAC88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="0039292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ртух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джинсовий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перукарський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E13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F5B4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DC53" w14:textId="7678FD85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1F24" w14:textId="1AA2C2B1" w:rsidR="00A51D36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339,00</w:t>
            </w:r>
          </w:p>
        </w:tc>
      </w:tr>
      <w:tr w:rsidR="00A51D36" w:rsidRPr="00421D26" w14:paraId="1184A3CA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DDD9" w14:textId="1AC56320" w:rsidR="00A51D36" w:rsidRDefault="00A51D36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831" w14:textId="028F89C7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Алюм</w:t>
            </w:r>
            <w:proofErr w:type="spellEnd"/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392929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шпильки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241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143A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F33F" w14:textId="5C37BE5B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B398" w14:textId="618E8033" w:rsidR="00A51D36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149,00</w:t>
            </w:r>
          </w:p>
        </w:tc>
      </w:tr>
      <w:tr w:rsidR="00A51D36" w:rsidRPr="00421D26" w14:paraId="0896C30C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2102" w14:textId="32D907E2" w:rsidR="00A51D36" w:rsidRDefault="00A51D36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4.15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EE12" w14:textId="0D796D31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Ол</w:t>
            </w: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ножиць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DFB0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30CA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84A8" w14:textId="065EA34E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019D" w14:textId="77ABAB25" w:rsidR="00A51D36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155,00</w:t>
            </w:r>
          </w:p>
        </w:tc>
      </w:tr>
      <w:tr w:rsidR="00A51D36" w:rsidRPr="00421D26" w14:paraId="2C6D11DE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1704" w14:textId="4E9D72CC" w:rsidR="00A51D36" w:rsidRDefault="00A51D36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4.16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F362" w14:textId="3BFEDD5F" w:rsidR="00A51D36" w:rsidRPr="00392929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Рушничок</w:t>
            </w:r>
            <w:proofErr w:type="spellEnd"/>
            <w:r w:rsidR="0039292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паперовий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50E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6461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C338" w14:textId="38B768C4" w:rsidR="00A51D36" w:rsidRPr="003251CA" w:rsidRDefault="003251CA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6FC" w14:textId="7533281B" w:rsidR="00A51D36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</w:t>
            </w:r>
            <w:r w:rsidR="00315FF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238,20</w:t>
            </w:r>
          </w:p>
        </w:tc>
      </w:tr>
      <w:tr w:rsidR="00A51D36" w:rsidRPr="00421D26" w14:paraId="54B56982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F21C" w14:textId="4971F3AD" w:rsidR="00A51D36" w:rsidRDefault="00A51D36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4.17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FFE7" w14:textId="339E1C73" w:rsidR="00A51D36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Лезо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бриття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11B1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85CC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BC6C" w14:textId="502564ED" w:rsidR="00A51D36" w:rsidRPr="003251CA" w:rsidRDefault="003251CA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68DC" w14:textId="753B6AD1" w:rsidR="00A51D36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</w:t>
            </w:r>
            <w:r w:rsidR="00315FF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420</w:t>
            </w:r>
            <w:r w:rsidR="003251C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A51D36" w:rsidRPr="00421D26" w14:paraId="015F89CF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855E" w14:textId="64BEB7FB" w:rsidR="00A51D36" w:rsidRDefault="00A51D36" w:rsidP="004D205B">
            <w:pPr>
              <w:pStyle w:val="a6"/>
              <w:ind w:right="-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4.18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47F4" w14:textId="19F05AFA" w:rsidR="00A51D36" w:rsidRDefault="00392929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Комірець</w:t>
            </w:r>
            <w:r w:rsidR="00A51D3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перукарський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4F8F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D46D" w14:textId="77777777" w:rsidR="00A51D36" w:rsidRPr="00410C0D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2B44" w14:textId="4A5BC046" w:rsidR="00A51D36" w:rsidRPr="003251CA" w:rsidRDefault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51C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CF74" w14:textId="3BA73A6E" w:rsidR="00A51D36" w:rsidRDefault="00A51D36" w:rsidP="002215E2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</w:t>
            </w:r>
            <w:r w:rsidR="00315FF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1088,00</w:t>
            </w:r>
          </w:p>
        </w:tc>
      </w:tr>
      <w:tr w:rsidR="00F013A5" w:rsidRPr="00421D26" w14:paraId="77C739C1" w14:textId="77777777" w:rsidTr="00410C0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F392" w14:textId="77777777" w:rsidR="00F013A5" w:rsidRPr="00421D26" w:rsidRDefault="00F013A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071F" w14:textId="77777777" w:rsidR="00F013A5" w:rsidRPr="00410C0D" w:rsidRDefault="00BE35D2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10C0D">
              <w:rPr>
                <w:rFonts w:ascii="Times New Roman" w:hAnsi="Times New Roman"/>
                <w:bCs/>
                <w:sz w:val="24"/>
                <w:szCs w:val="24"/>
              </w:rPr>
              <w:t>Всього</w:t>
            </w:r>
            <w:proofErr w:type="spellEnd"/>
            <w:r w:rsidRPr="00410C0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1D5B" w14:textId="77777777" w:rsidR="00F013A5" w:rsidRPr="00410C0D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17E1" w14:textId="77777777" w:rsidR="00F013A5" w:rsidRPr="00410C0D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FB30" w14:textId="779E6006" w:rsidR="00F013A5" w:rsidRPr="00410C0D" w:rsidRDefault="00F013A5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4239" w14:textId="0E050C38" w:rsidR="00F013A5" w:rsidRPr="003251CA" w:rsidRDefault="00A51D36" w:rsidP="00A51D36">
            <w:pPr>
              <w:pStyle w:val="a6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51C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94</w:t>
            </w:r>
            <w:r w:rsidR="00B6423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66,70</w:t>
            </w:r>
          </w:p>
        </w:tc>
      </w:tr>
    </w:tbl>
    <w:p w14:paraId="1FF6713D" w14:textId="77777777" w:rsidR="00F013A5" w:rsidRPr="00421D26" w:rsidRDefault="00F013A5">
      <w:pPr>
        <w:pStyle w:val="a6"/>
        <w:rPr>
          <w:rFonts w:ascii="Times New Roman" w:hAnsi="Times New Roman"/>
          <w:sz w:val="24"/>
          <w:szCs w:val="24"/>
        </w:rPr>
      </w:pPr>
    </w:p>
    <w:p w14:paraId="4C62F9B1" w14:textId="77777777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>Прямі витрати</w:t>
      </w:r>
    </w:p>
    <w:p w14:paraId="0C11CE8D" w14:textId="4624557B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>(</w:t>
      </w:r>
      <w:r w:rsidR="00A51D36">
        <w:rPr>
          <w:rFonts w:ascii="Times New Roman" w:hAnsi="Times New Roman"/>
          <w:sz w:val="24"/>
          <w:szCs w:val="24"/>
          <w:lang w:val="uk-UA"/>
        </w:rPr>
        <w:t>1</w:t>
      </w:r>
      <w:r w:rsidR="00765C9F">
        <w:rPr>
          <w:rFonts w:ascii="Times New Roman" w:hAnsi="Times New Roman"/>
          <w:sz w:val="24"/>
          <w:szCs w:val="24"/>
          <w:lang w:val="uk-UA"/>
        </w:rPr>
        <w:t>21369</w:t>
      </w:r>
      <w:r w:rsidRPr="00421D26">
        <w:rPr>
          <w:rFonts w:ascii="Times New Roman" w:hAnsi="Times New Roman"/>
          <w:sz w:val="24"/>
          <w:szCs w:val="24"/>
          <w:lang w:val="uk-UA"/>
        </w:rPr>
        <w:t>+</w:t>
      </w:r>
      <w:r w:rsidR="00A51D36">
        <w:rPr>
          <w:rFonts w:ascii="Times New Roman" w:hAnsi="Times New Roman"/>
          <w:sz w:val="24"/>
          <w:szCs w:val="24"/>
          <w:lang w:val="uk-UA"/>
        </w:rPr>
        <w:t>2</w:t>
      </w:r>
      <w:r w:rsidR="003251CA">
        <w:rPr>
          <w:rFonts w:ascii="Times New Roman" w:hAnsi="Times New Roman"/>
          <w:sz w:val="24"/>
          <w:szCs w:val="24"/>
          <w:lang w:val="uk-UA"/>
        </w:rPr>
        <w:t>94</w:t>
      </w:r>
      <w:r w:rsidR="00765C9F">
        <w:rPr>
          <w:rFonts w:ascii="Times New Roman" w:hAnsi="Times New Roman"/>
          <w:sz w:val="24"/>
          <w:szCs w:val="24"/>
          <w:lang w:val="uk-UA"/>
        </w:rPr>
        <w:t>66,70</w:t>
      </w:r>
      <w:r w:rsidR="00A51D36">
        <w:rPr>
          <w:rFonts w:ascii="Times New Roman" w:hAnsi="Times New Roman"/>
          <w:sz w:val="24"/>
          <w:szCs w:val="24"/>
          <w:lang w:val="uk-UA"/>
        </w:rPr>
        <w:t xml:space="preserve">) = </w:t>
      </w:r>
      <w:r w:rsidR="003251CA">
        <w:rPr>
          <w:rFonts w:ascii="Times New Roman" w:hAnsi="Times New Roman"/>
          <w:sz w:val="24"/>
          <w:szCs w:val="24"/>
          <w:lang w:val="uk-UA"/>
        </w:rPr>
        <w:t>1</w:t>
      </w:r>
      <w:r w:rsidR="00765C9F">
        <w:rPr>
          <w:rFonts w:ascii="Times New Roman" w:hAnsi="Times New Roman"/>
          <w:sz w:val="24"/>
          <w:szCs w:val="24"/>
          <w:lang w:val="uk-UA"/>
        </w:rPr>
        <w:t>50835,70</w:t>
      </w:r>
      <w:r w:rsidRPr="00421D26">
        <w:rPr>
          <w:rFonts w:ascii="Times New Roman" w:hAnsi="Times New Roman"/>
          <w:sz w:val="24"/>
          <w:szCs w:val="24"/>
          <w:lang w:val="uk-UA"/>
        </w:rPr>
        <w:t>:2</w:t>
      </w:r>
      <w:r w:rsidR="003251CA">
        <w:rPr>
          <w:rFonts w:ascii="Times New Roman" w:hAnsi="Times New Roman"/>
          <w:sz w:val="24"/>
          <w:szCs w:val="24"/>
          <w:lang w:val="uk-UA"/>
        </w:rPr>
        <w:t>6</w:t>
      </w:r>
      <w:r w:rsidR="00765C9F">
        <w:rPr>
          <w:rFonts w:ascii="Times New Roman" w:hAnsi="Times New Roman"/>
          <w:sz w:val="24"/>
          <w:szCs w:val="24"/>
          <w:lang w:val="uk-UA"/>
        </w:rPr>
        <w:t>1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:8 = </w:t>
      </w:r>
      <w:r w:rsidR="008B2C5B">
        <w:rPr>
          <w:rFonts w:ascii="Times New Roman" w:hAnsi="Times New Roman"/>
          <w:sz w:val="24"/>
          <w:szCs w:val="24"/>
          <w:lang w:val="uk-UA"/>
        </w:rPr>
        <w:t>72,24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222DA322" w14:textId="77777777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>Адміністративні витрати</w:t>
      </w:r>
    </w:p>
    <w:p w14:paraId="4BD813C3" w14:textId="53FCCD2C" w:rsidR="00F013A5" w:rsidRPr="00421D26" w:rsidRDefault="00A51D36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8B2C5B">
        <w:rPr>
          <w:rFonts w:ascii="Times New Roman" w:hAnsi="Times New Roman"/>
          <w:sz w:val="24"/>
          <w:szCs w:val="24"/>
          <w:lang w:val="uk-UA"/>
        </w:rPr>
        <w:t>21369</w:t>
      </w:r>
      <w:r w:rsidR="00BE35D2" w:rsidRPr="00421D26">
        <w:rPr>
          <w:rFonts w:ascii="Times New Roman" w:hAnsi="Times New Roman"/>
          <w:sz w:val="24"/>
          <w:szCs w:val="24"/>
          <w:lang w:val="uk-UA"/>
        </w:rPr>
        <w:t>: 2</w:t>
      </w:r>
      <w:r w:rsidR="0006015B">
        <w:rPr>
          <w:rFonts w:ascii="Times New Roman" w:hAnsi="Times New Roman"/>
          <w:sz w:val="24"/>
          <w:szCs w:val="24"/>
          <w:lang w:val="uk-UA"/>
        </w:rPr>
        <w:t>6</w:t>
      </w:r>
      <w:r w:rsidR="008B2C5B">
        <w:rPr>
          <w:rFonts w:ascii="Times New Roman" w:hAnsi="Times New Roman"/>
          <w:sz w:val="24"/>
          <w:szCs w:val="24"/>
          <w:lang w:val="uk-UA"/>
        </w:rPr>
        <w:t>1</w:t>
      </w:r>
      <w:r w:rsidR="00BE35D2" w:rsidRPr="00421D26">
        <w:rPr>
          <w:rFonts w:ascii="Times New Roman" w:hAnsi="Times New Roman"/>
          <w:sz w:val="24"/>
          <w:szCs w:val="24"/>
          <w:lang w:val="uk-UA"/>
        </w:rPr>
        <w:t xml:space="preserve"> : 8 х 0,15 = </w:t>
      </w:r>
      <w:r w:rsidR="0006015B">
        <w:rPr>
          <w:rFonts w:ascii="Times New Roman" w:hAnsi="Times New Roman"/>
          <w:sz w:val="24"/>
          <w:szCs w:val="24"/>
          <w:lang w:val="uk-UA"/>
        </w:rPr>
        <w:t>8,7</w:t>
      </w:r>
      <w:r w:rsidR="008B2C5B">
        <w:rPr>
          <w:rFonts w:ascii="Times New Roman" w:hAnsi="Times New Roman"/>
          <w:sz w:val="24"/>
          <w:szCs w:val="24"/>
          <w:lang w:val="uk-UA"/>
        </w:rPr>
        <w:t>2</w:t>
      </w:r>
      <w:r w:rsidR="00BE35D2" w:rsidRPr="00421D26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3B7AF376" w14:textId="52480252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Вартість надання соціальної послуги протягом однієї людино-години: </w:t>
      </w:r>
      <w:r w:rsidR="00ED7772">
        <w:rPr>
          <w:rFonts w:ascii="Times New Roman" w:hAnsi="Times New Roman"/>
          <w:sz w:val="24"/>
          <w:szCs w:val="24"/>
          <w:lang w:val="uk-UA"/>
        </w:rPr>
        <w:t>72,24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+ </w:t>
      </w:r>
      <w:r w:rsidR="0006015B">
        <w:rPr>
          <w:rFonts w:ascii="Times New Roman" w:hAnsi="Times New Roman"/>
          <w:sz w:val="24"/>
          <w:szCs w:val="24"/>
          <w:lang w:val="uk-UA"/>
        </w:rPr>
        <w:t>8,7</w:t>
      </w:r>
      <w:r w:rsidR="00ED7772">
        <w:rPr>
          <w:rFonts w:ascii="Times New Roman" w:hAnsi="Times New Roman"/>
          <w:sz w:val="24"/>
          <w:szCs w:val="24"/>
          <w:lang w:val="uk-UA"/>
        </w:rPr>
        <w:t>2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= </w:t>
      </w:r>
      <w:r w:rsidR="00ED7772">
        <w:rPr>
          <w:rFonts w:ascii="Times New Roman" w:hAnsi="Times New Roman"/>
          <w:sz w:val="24"/>
          <w:szCs w:val="24"/>
          <w:lang w:val="uk-UA"/>
        </w:rPr>
        <w:t xml:space="preserve">80,96 </w:t>
      </w:r>
      <w:r w:rsidRPr="00421D26">
        <w:rPr>
          <w:rFonts w:ascii="Times New Roman" w:hAnsi="Times New Roman"/>
          <w:sz w:val="24"/>
          <w:szCs w:val="24"/>
          <w:lang w:val="uk-UA"/>
        </w:rPr>
        <w:t>грн.</w:t>
      </w:r>
    </w:p>
    <w:p w14:paraId="76DAC49D" w14:textId="3ED88761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Загальна вартість послуги на 50 хв.(0,83 год.): </w:t>
      </w:r>
      <w:r w:rsidR="00ED7772">
        <w:rPr>
          <w:rFonts w:ascii="Times New Roman" w:hAnsi="Times New Roman"/>
          <w:sz w:val="24"/>
          <w:szCs w:val="24"/>
          <w:lang w:val="uk-UA"/>
        </w:rPr>
        <w:t xml:space="preserve">80,96 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х 0,83год. = </w:t>
      </w:r>
      <w:r w:rsidR="00C66C2C">
        <w:rPr>
          <w:rFonts w:ascii="Times New Roman" w:hAnsi="Times New Roman"/>
          <w:sz w:val="24"/>
          <w:szCs w:val="24"/>
          <w:lang w:val="uk-UA"/>
        </w:rPr>
        <w:t>67,20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41B5B791" w14:textId="5CCB2A8B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Диференціальна вартість послуги на 50 хв.(0,83 год.) : </w:t>
      </w:r>
      <w:r w:rsidR="00C66C2C">
        <w:rPr>
          <w:rFonts w:ascii="Times New Roman" w:hAnsi="Times New Roman"/>
          <w:sz w:val="24"/>
          <w:szCs w:val="24"/>
          <w:lang w:val="uk-UA"/>
        </w:rPr>
        <w:t>80,96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х 75% = </w:t>
      </w:r>
      <w:r w:rsidR="00C66C2C">
        <w:rPr>
          <w:rFonts w:ascii="Times New Roman" w:hAnsi="Times New Roman"/>
          <w:sz w:val="24"/>
          <w:szCs w:val="24"/>
          <w:lang w:val="uk-UA"/>
        </w:rPr>
        <w:t>50,40</w:t>
      </w:r>
      <w:r w:rsidRPr="00421D26">
        <w:rPr>
          <w:rFonts w:ascii="Times New Roman" w:hAnsi="Times New Roman"/>
          <w:sz w:val="24"/>
          <w:szCs w:val="24"/>
          <w:lang w:val="uk-UA"/>
        </w:rPr>
        <w:t>грн</w:t>
      </w:r>
    </w:p>
    <w:p w14:paraId="73500B51" w14:textId="62C0C9B9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Загальна вартість послуги на 45 хв.(0,75год.): </w:t>
      </w:r>
      <w:r w:rsidR="00C66C2C">
        <w:rPr>
          <w:rFonts w:ascii="Times New Roman" w:hAnsi="Times New Roman"/>
          <w:sz w:val="24"/>
          <w:szCs w:val="24"/>
          <w:lang w:val="uk-UA"/>
        </w:rPr>
        <w:t>80,96</w:t>
      </w:r>
      <w:r w:rsidR="00A51D36">
        <w:rPr>
          <w:rFonts w:ascii="Times New Roman" w:hAnsi="Times New Roman"/>
          <w:sz w:val="24"/>
          <w:szCs w:val="24"/>
          <w:lang w:val="uk-UA"/>
        </w:rPr>
        <w:t xml:space="preserve"> х 0,75год. = </w:t>
      </w:r>
      <w:r w:rsidR="00C66C2C">
        <w:rPr>
          <w:rFonts w:ascii="Times New Roman" w:hAnsi="Times New Roman"/>
          <w:sz w:val="24"/>
          <w:szCs w:val="24"/>
          <w:lang w:val="uk-UA"/>
        </w:rPr>
        <w:t>60,75</w:t>
      </w:r>
      <w:r w:rsidRPr="00421D26">
        <w:rPr>
          <w:rFonts w:ascii="Times New Roman" w:hAnsi="Times New Roman"/>
          <w:sz w:val="24"/>
          <w:szCs w:val="24"/>
          <w:lang w:val="uk-UA"/>
        </w:rPr>
        <w:t>грн.</w:t>
      </w:r>
    </w:p>
    <w:p w14:paraId="60CF13DE" w14:textId="7FCED065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>Диференційована вартіс</w:t>
      </w:r>
      <w:r w:rsidR="00A51D36">
        <w:rPr>
          <w:rFonts w:ascii="Times New Roman" w:hAnsi="Times New Roman"/>
          <w:sz w:val="24"/>
          <w:szCs w:val="24"/>
          <w:lang w:val="uk-UA"/>
        </w:rPr>
        <w:t>ть послуги на 45 хв.(0,75год.) :</w:t>
      </w:r>
      <w:r w:rsidR="00FD2FBF">
        <w:rPr>
          <w:rFonts w:ascii="Times New Roman" w:hAnsi="Times New Roman"/>
          <w:sz w:val="24"/>
          <w:szCs w:val="24"/>
          <w:lang w:val="uk-UA"/>
        </w:rPr>
        <w:t>80,96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х </w:t>
      </w:r>
      <w:r w:rsidR="00A51D36">
        <w:rPr>
          <w:rFonts w:ascii="Times New Roman" w:hAnsi="Times New Roman"/>
          <w:sz w:val="24"/>
          <w:szCs w:val="24"/>
          <w:lang w:val="uk-UA"/>
        </w:rPr>
        <w:t xml:space="preserve">0,75 х 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75% = </w:t>
      </w:r>
      <w:r w:rsidR="00A51D36">
        <w:rPr>
          <w:rFonts w:ascii="Times New Roman" w:hAnsi="Times New Roman"/>
          <w:sz w:val="24"/>
          <w:szCs w:val="24"/>
          <w:lang w:val="uk-UA"/>
        </w:rPr>
        <w:t>4</w:t>
      </w:r>
      <w:r w:rsidR="00FD2FBF">
        <w:rPr>
          <w:rFonts w:ascii="Times New Roman" w:hAnsi="Times New Roman"/>
          <w:sz w:val="24"/>
          <w:szCs w:val="24"/>
          <w:lang w:val="uk-UA"/>
        </w:rPr>
        <w:t>5,54</w:t>
      </w:r>
      <w:r w:rsidRPr="00421D26">
        <w:rPr>
          <w:rFonts w:ascii="Times New Roman" w:hAnsi="Times New Roman"/>
          <w:sz w:val="24"/>
          <w:szCs w:val="24"/>
          <w:lang w:val="uk-UA"/>
        </w:rPr>
        <w:t>грн.</w:t>
      </w:r>
    </w:p>
    <w:p w14:paraId="033A05CB" w14:textId="77777777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>Години на переміщення 20 хв.(0,33год.)</w:t>
      </w:r>
    </w:p>
    <w:p w14:paraId="63FCDD90" w14:textId="47D15049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Загальна вартість послуги на дому: 0,75год .(45хв)+0,33год (20хв.) х </w:t>
      </w:r>
      <w:r w:rsidR="00FD2FBF">
        <w:rPr>
          <w:rFonts w:ascii="Times New Roman" w:hAnsi="Times New Roman"/>
          <w:sz w:val="24"/>
          <w:szCs w:val="24"/>
          <w:lang w:val="uk-UA"/>
        </w:rPr>
        <w:t>80,96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грн = </w:t>
      </w:r>
      <w:r w:rsidR="00193E1A">
        <w:rPr>
          <w:rFonts w:ascii="Times New Roman" w:hAnsi="Times New Roman"/>
          <w:sz w:val="24"/>
          <w:szCs w:val="24"/>
          <w:lang w:val="uk-UA"/>
        </w:rPr>
        <w:t>60,75+26,72=</w:t>
      </w:r>
      <w:r w:rsidR="00DC7A0A">
        <w:rPr>
          <w:rFonts w:ascii="Times New Roman" w:hAnsi="Times New Roman"/>
          <w:sz w:val="24"/>
          <w:szCs w:val="24"/>
          <w:lang w:val="uk-UA"/>
        </w:rPr>
        <w:t>8</w:t>
      </w:r>
      <w:r w:rsidR="00193E1A">
        <w:rPr>
          <w:rFonts w:ascii="Times New Roman" w:hAnsi="Times New Roman"/>
          <w:sz w:val="24"/>
          <w:szCs w:val="24"/>
          <w:lang w:val="uk-UA"/>
        </w:rPr>
        <w:t>7,47</w:t>
      </w:r>
      <w:r w:rsidRPr="00421D26">
        <w:rPr>
          <w:rFonts w:ascii="Times New Roman" w:hAnsi="Times New Roman"/>
          <w:sz w:val="24"/>
          <w:szCs w:val="24"/>
          <w:lang w:val="uk-UA"/>
        </w:rPr>
        <w:t>грн</w:t>
      </w:r>
    </w:p>
    <w:p w14:paraId="76CCCC95" w14:textId="3C574261" w:rsidR="00F013A5" w:rsidRPr="00421D26" w:rsidRDefault="00BE35D2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Диференційована вартість послуги на дому </w:t>
      </w:r>
      <w:r w:rsidR="00B5616C">
        <w:rPr>
          <w:rFonts w:ascii="Times New Roman" w:hAnsi="Times New Roman"/>
          <w:sz w:val="24"/>
          <w:szCs w:val="24"/>
          <w:lang w:val="uk-UA"/>
        </w:rPr>
        <w:t>:0,75 год.(45хв.)+0,33 год</w:t>
      </w:r>
      <w:r w:rsidR="00522C3D">
        <w:rPr>
          <w:rFonts w:ascii="Times New Roman" w:hAnsi="Times New Roman"/>
          <w:sz w:val="24"/>
          <w:szCs w:val="24"/>
          <w:lang w:val="uk-UA"/>
        </w:rPr>
        <w:t>.</w:t>
      </w:r>
      <w:r w:rsidR="00B5616C">
        <w:rPr>
          <w:rFonts w:ascii="Times New Roman" w:hAnsi="Times New Roman"/>
          <w:sz w:val="24"/>
          <w:szCs w:val="24"/>
          <w:lang w:val="uk-UA"/>
        </w:rPr>
        <w:t xml:space="preserve">(20хв.) х </w:t>
      </w:r>
      <w:r w:rsidR="00FD2FBF">
        <w:rPr>
          <w:rFonts w:ascii="Times New Roman" w:hAnsi="Times New Roman"/>
          <w:sz w:val="24"/>
          <w:szCs w:val="24"/>
          <w:lang w:val="uk-UA"/>
        </w:rPr>
        <w:t>80,96</w:t>
      </w:r>
      <w:r w:rsidR="00B5616C">
        <w:rPr>
          <w:rFonts w:ascii="Times New Roman" w:hAnsi="Times New Roman"/>
          <w:sz w:val="24"/>
          <w:szCs w:val="24"/>
          <w:lang w:val="uk-UA"/>
        </w:rPr>
        <w:t>грн. х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75% = </w:t>
      </w:r>
      <w:r w:rsidR="00885EBB">
        <w:rPr>
          <w:rFonts w:ascii="Times New Roman" w:hAnsi="Times New Roman"/>
          <w:sz w:val="24"/>
          <w:szCs w:val="24"/>
          <w:lang w:val="uk-UA"/>
        </w:rPr>
        <w:t>6</w:t>
      </w:r>
      <w:r w:rsidR="00193E1A">
        <w:rPr>
          <w:rFonts w:ascii="Times New Roman" w:hAnsi="Times New Roman"/>
          <w:sz w:val="24"/>
          <w:szCs w:val="24"/>
          <w:lang w:val="uk-UA"/>
        </w:rPr>
        <w:t>5,60</w:t>
      </w:r>
      <w:r w:rsidRPr="00421D26">
        <w:rPr>
          <w:rFonts w:ascii="Times New Roman" w:hAnsi="Times New Roman"/>
          <w:sz w:val="24"/>
          <w:szCs w:val="24"/>
          <w:lang w:val="uk-UA"/>
        </w:rPr>
        <w:t>грн.</w:t>
      </w:r>
    </w:p>
    <w:p w14:paraId="29D156DB" w14:textId="77777777" w:rsidR="00F013A5" w:rsidRDefault="00F013A5">
      <w:pPr>
        <w:pStyle w:val="a6"/>
        <w:rPr>
          <w:rFonts w:ascii="Times New Roman" w:hAnsi="Times New Roman"/>
          <w:sz w:val="20"/>
          <w:szCs w:val="18"/>
          <w:lang w:val="uk-UA"/>
        </w:rPr>
      </w:pPr>
    </w:p>
    <w:p w14:paraId="7D7C4FAA" w14:textId="77777777" w:rsidR="00392929" w:rsidRDefault="00392929">
      <w:pPr>
        <w:pStyle w:val="a6"/>
        <w:rPr>
          <w:rFonts w:ascii="Times New Roman" w:hAnsi="Times New Roman"/>
          <w:sz w:val="20"/>
          <w:szCs w:val="18"/>
          <w:lang w:val="uk-UA"/>
        </w:rPr>
      </w:pPr>
    </w:p>
    <w:p w14:paraId="688813B8" w14:textId="77777777" w:rsidR="00392929" w:rsidRDefault="00392929">
      <w:pPr>
        <w:pStyle w:val="a6"/>
        <w:rPr>
          <w:rFonts w:ascii="Times New Roman" w:hAnsi="Times New Roman"/>
          <w:sz w:val="20"/>
          <w:szCs w:val="18"/>
          <w:lang w:val="uk-UA"/>
        </w:rPr>
      </w:pPr>
    </w:p>
    <w:p w14:paraId="33E956A1" w14:textId="77777777" w:rsidR="00392929" w:rsidRDefault="00392929">
      <w:pPr>
        <w:pStyle w:val="a6"/>
        <w:rPr>
          <w:rFonts w:ascii="Times New Roman" w:hAnsi="Times New Roman"/>
          <w:sz w:val="20"/>
          <w:szCs w:val="18"/>
          <w:lang w:val="uk-UA"/>
        </w:rPr>
      </w:pPr>
    </w:p>
    <w:p w14:paraId="4E1DBDA8" w14:textId="24D38222" w:rsidR="00F013A5" w:rsidRPr="00392929" w:rsidRDefault="00BE35D2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39292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5616C" w:rsidRPr="00392929">
        <w:rPr>
          <w:rFonts w:ascii="Times New Roman" w:hAnsi="Times New Roman"/>
          <w:b/>
          <w:sz w:val="24"/>
          <w:szCs w:val="24"/>
          <w:lang w:val="uk-UA"/>
        </w:rPr>
        <w:t xml:space="preserve">            Головний бухгалтер                              </w:t>
      </w:r>
      <w:r w:rsidR="00885EBB" w:rsidRPr="00392929">
        <w:rPr>
          <w:rFonts w:ascii="Times New Roman" w:hAnsi="Times New Roman"/>
          <w:b/>
          <w:sz w:val="24"/>
          <w:szCs w:val="24"/>
          <w:lang w:val="uk-UA"/>
        </w:rPr>
        <w:t>Людмила МАРЧЕНКО</w:t>
      </w:r>
    </w:p>
    <w:p w14:paraId="6601BA35" w14:textId="77777777" w:rsidR="00F013A5" w:rsidRDefault="00BE35D2">
      <w:pPr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    </w:t>
      </w:r>
    </w:p>
    <w:p w14:paraId="6B517DD6" w14:textId="77777777" w:rsidR="00F013A5" w:rsidRDefault="00F013A5">
      <w:pPr>
        <w:rPr>
          <w:rFonts w:ascii="Times New Roman" w:hAnsi="Times New Roman" w:cs="Times New Roman"/>
          <w:b/>
          <w:sz w:val="18"/>
          <w:szCs w:val="18"/>
          <w:lang w:val="uk-UA"/>
        </w:rPr>
      </w:pPr>
    </w:p>
    <w:p w14:paraId="30555AE0" w14:textId="77777777" w:rsidR="00F013A5" w:rsidRDefault="00BE35D2">
      <w:pPr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                                                                                                                 </w:t>
      </w:r>
    </w:p>
    <w:p w14:paraId="17F302E9" w14:textId="77777777" w:rsidR="00F63D4D" w:rsidRDefault="00F63D4D">
      <w:pPr>
        <w:pStyle w:val="20"/>
        <w:rPr>
          <w:sz w:val="28"/>
          <w:szCs w:val="28"/>
        </w:rPr>
      </w:pPr>
    </w:p>
    <w:p w14:paraId="446E2886" w14:textId="77777777" w:rsidR="00F63D4D" w:rsidRDefault="00F63D4D">
      <w:pPr>
        <w:pStyle w:val="20"/>
        <w:rPr>
          <w:sz w:val="28"/>
          <w:szCs w:val="28"/>
        </w:rPr>
      </w:pPr>
    </w:p>
    <w:p w14:paraId="3FEC386D" w14:textId="77777777" w:rsidR="00F63D4D" w:rsidRDefault="00F63D4D">
      <w:pPr>
        <w:pStyle w:val="20"/>
        <w:rPr>
          <w:sz w:val="28"/>
          <w:szCs w:val="28"/>
        </w:rPr>
      </w:pPr>
    </w:p>
    <w:p w14:paraId="29A0ECEB" w14:textId="77777777" w:rsidR="00F63D4D" w:rsidRDefault="00F63D4D">
      <w:pPr>
        <w:pStyle w:val="20"/>
        <w:rPr>
          <w:sz w:val="28"/>
          <w:szCs w:val="28"/>
        </w:rPr>
      </w:pPr>
    </w:p>
    <w:p w14:paraId="55A75983" w14:textId="77777777" w:rsidR="00392929" w:rsidRDefault="00392929">
      <w:pPr>
        <w:pStyle w:val="20"/>
        <w:rPr>
          <w:sz w:val="28"/>
          <w:szCs w:val="28"/>
        </w:rPr>
      </w:pPr>
    </w:p>
    <w:p w14:paraId="2DD7971D" w14:textId="77777777" w:rsidR="00F63D4D" w:rsidRDefault="00F63D4D">
      <w:pPr>
        <w:pStyle w:val="20"/>
        <w:rPr>
          <w:sz w:val="28"/>
          <w:szCs w:val="28"/>
        </w:rPr>
      </w:pPr>
    </w:p>
    <w:p w14:paraId="4B67FD02" w14:textId="77777777" w:rsidR="00F63D4D" w:rsidRDefault="00F63D4D">
      <w:pPr>
        <w:pStyle w:val="20"/>
        <w:rPr>
          <w:sz w:val="28"/>
          <w:szCs w:val="28"/>
        </w:rPr>
      </w:pPr>
    </w:p>
    <w:p w14:paraId="558C1F03" w14:textId="5DFEC65E" w:rsidR="00F013A5" w:rsidRPr="00421D26" w:rsidRDefault="0017271B" w:rsidP="0017271B">
      <w:pPr>
        <w:pStyle w:val="20"/>
        <w:tabs>
          <w:tab w:val="left" w:pos="1815"/>
        </w:tabs>
        <w:jc w:val="left"/>
        <w:rPr>
          <w:sz w:val="28"/>
          <w:szCs w:val="28"/>
        </w:rPr>
      </w:pPr>
      <w:r w:rsidRPr="0017271B">
        <w:rPr>
          <w:sz w:val="28"/>
          <w:szCs w:val="28"/>
        </w:rPr>
        <w:lastRenderedPageBreak/>
        <w:t xml:space="preserve">             </w:t>
      </w:r>
      <w:r w:rsidR="00BE35D2" w:rsidRPr="00421D26">
        <w:rPr>
          <w:sz w:val="28"/>
          <w:szCs w:val="28"/>
        </w:rPr>
        <w:t>Перелік платних соціальних послуг та з установленням  диференційованої плати на перукарські послуги, які надаються відділенням організації надання адресної натуральної та грошової допомоги  у приміщенні надавача, норми часу та вартість послуги</w:t>
      </w:r>
    </w:p>
    <w:p w14:paraId="7B8E958C" w14:textId="77777777" w:rsidR="00F013A5" w:rsidRDefault="00F013A5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549"/>
        <w:gridCol w:w="1277"/>
        <w:gridCol w:w="1701"/>
        <w:gridCol w:w="1276"/>
        <w:gridCol w:w="1842"/>
      </w:tblGrid>
      <w:tr w:rsidR="00F013A5" w14:paraId="5E742733" w14:textId="77777777">
        <w:trPr>
          <w:cantSplit/>
          <w:trHeight w:val="13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C056F" w14:textId="77777777" w:rsidR="00F013A5" w:rsidRDefault="00BE35D2">
            <w:pPr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8"/>
              </w:rPr>
              <w:t>№п/п</w:t>
            </w:r>
          </w:p>
          <w:p w14:paraId="70394A9D" w14:textId="77777777" w:rsidR="00F013A5" w:rsidRDefault="00F013A5">
            <w:pP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05A53" w14:textId="77777777" w:rsidR="00F013A5" w:rsidRPr="00421D26" w:rsidRDefault="00BE35D2">
            <w:pPr>
              <w:ind w:left="335"/>
              <w:rPr>
                <w:rFonts w:ascii="Times New Roman" w:hAnsi="Times New Roman" w:cs="Times New Roman"/>
                <w:sz w:val="22"/>
                <w:szCs w:val="28"/>
                <w:lang w:val="uk-UA"/>
              </w:rPr>
            </w:pPr>
            <w:proofErr w:type="spellStart"/>
            <w:proofErr w:type="gram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Перелік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перукарських</w:t>
            </w:r>
            <w:proofErr w:type="spellEnd"/>
            <w:proofErr w:type="gram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послуг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,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які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надаються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 у</w:t>
            </w:r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приміщенн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>і</w:t>
            </w:r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надавача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61490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Одиниця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вимірювання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FE686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Витрати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часу на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надання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proofErr w:type="gram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послуги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,   </w:t>
            </w:r>
            <w:proofErr w:type="spellStart"/>
            <w:proofErr w:type="gram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хв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B9998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  <w:lang w:val="uk-UA"/>
              </w:rPr>
            </w:pP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Вартість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послуги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 </w:t>
            </w:r>
          </w:p>
          <w:p w14:paraId="561019E2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  <w:lang w:val="uk-UA"/>
              </w:rPr>
            </w:pPr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          100%</w:t>
            </w:r>
          </w:p>
          <w:p w14:paraId="42BDDFBF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        ( грн.)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D8AC4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Вартість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послуги</w:t>
            </w:r>
            <w:proofErr w:type="spellEnd"/>
            <w:r w:rsidRPr="00421D26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з диференційованою платою </w:t>
            </w:r>
            <w:r w:rsidRPr="00421D26">
              <w:rPr>
                <w:rFonts w:ascii="Times New Roman" w:hAnsi="Times New Roman" w:cs="Times New Roman"/>
                <w:sz w:val="22"/>
                <w:szCs w:val="28"/>
              </w:rPr>
              <w:t>75%</w:t>
            </w:r>
          </w:p>
          <w:p w14:paraId="190135A8" w14:textId="77777777" w:rsidR="00F013A5" w:rsidRPr="00421D26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 w:rsidRPr="00421D26">
              <w:rPr>
                <w:rFonts w:ascii="Times New Roman" w:hAnsi="Times New Roman" w:cs="Times New Roman"/>
                <w:sz w:val="22"/>
                <w:szCs w:val="28"/>
                <w:lang w:val="uk-UA"/>
              </w:rPr>
              <w:t xml:space="preserve">      (грн.) </w:t>
            </w:r>
          </w:p>
        </w:tc>
      </w:tr>
      <w:tr w:rsidR="00F013A5" w14:paraId="1F2417E7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C012" w14:textId="77777777" w:rsidR="00F013A5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45A3" w14:textId="7F1CA07D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 w:rsidRPr="00421D26">
              <w:rPr>
                <w:rFonts w:ascii="Times New Roman" w:hAnsi="Times New Roman" w:cs="Times New Roman"/>
              </w:rPr>
              <w:t>чоловіча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(бокс,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напівбокс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, канатка) з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висушуванням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</w:t>
            </w:r>
            <w:r w:rsidR="00392929">
              <w:rPr>
                <w:rFonts w:ascii="Times New Roman" w:hAnsi="Times New Roman" w:cs="Times New Roman"/>
                <w:lang w:val="uk-UA"/>
              </w:rPr>
              <w:t xml:space="preserve">волосся </w:t>
            </w:r>
            <w:r w:rsidRPr="00421D26">
              <w:rPr>
                <w:rFonts w:ascii="Times New Roman" w:hAnsi="Times New Roman" w:cs="Times New Roman"/>
              </w:rPr>
              <w:t>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428D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E7E1" w14:textId="77777777" w:rsidR="00F013A5" w:rsidRPr="00421D26" w:rsidRDefault="00BE35D2">
            <w:pPr>
              <w:rPr>
                <w:rFonts w:ascii="Times New Roman" w:hAnsi="Times New Roman" w:cs="Times New Roman"/>
                <w:bCs/>
                <w:lang w:val="uk-UA"/>
              </w:rPr>
            </w:pPr>
            <w:r w:rsidRPr="00421D26">
              <w:rPr>
                <w:rFonts w:ascii="Times New Roman" w:hAnsi="Times New Roman" w:cs="Times New Roman"/>
                <w:bCs/>
                <w:lang w:val="uk-UA"/>
              </w:rPr>
              <w:t xml:space="preserve">             50</w:t>
            </w:r>
          </w:p>
          <w:p w14:paraId="5E32663F" w14:textId="77777777" w:rsidR="00F013A5" w:rsidRPr="00421D26" w:rsidRDefault="00BE35D2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21D26">
              <w:rPr>
                <w:rFonts w:ascii="Times New Roman" w:hAnsi="Times New Roman" w:cs="Times New Roman"/>
                <w:bCs/>
                <w:lang w:val="uk-UA"/>
              </w:rPr>
              <w:t xml:space="preserve">            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71FA" w14:textId="6801C8E9" w:rsidR="00F013A5" w:rsidRPr="00421D26" w:rsidRDefault="00522C3D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35E3E">
              <w:rPr>
                <w:rFonts w:ascii="Times New Roman" w:hAnsi="Times New Roman" w:cs="Times New Roman"/>
                <w:lang w:val="uk-UA"/>
              </w:rPr>
              <w:t>7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  <w:p w14:paraId="09E65DAA" w14:textId="1FCC2231" w:rsidR="00F013A5" w:rsidRPr="00421D26" w:rsidRDefault="00295C1A" w:rsidP="00522C3D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235E3E">
              <w:rPr>
                <w:rFonts w:ascii="Times New Roman" w:hAnsi="Times New Roman" w:cs="Times New Roman"/>
                <w:lang w:val="uk-UA"/>
              </w:rPr>
              <w:t>3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EE10" w14:textId="58A00630" w:rsidR="00F013A5" w:rsidRPr="00421D26" w:rsidRDefault="00235E3E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  <w:p w14:paraId="5CF0DB90" w14:textId="51C3C51B" w:rsidR="00F013A5" w:rsidRPr="00421D26" w:rsidRDefault="002228F9" w:rsidP="00522C3D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26755B08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C4AC" w14:textId="77777777" w:rsidR="00F013A5" w:rsidRDefault="00BE35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C676" w14:textId="0C1B2D3B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жіноча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проста, </w:t>
            </w:r>
            <w:proofErr w:type="spellStart"/>
            <w:proofErr w:type="gramStart"/>
            <w:r w:rsidRPr="00421D26">
              <w:rPr>
                <w:rFonts w:ascii="Times New Roman" w:hAnsi="Times New Roman" w:cs="Times New Roman"/>
              </w:rPr>
              <w:t>модельна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 з</w:t>
            </w:r>
            <w:proofErr w:type="gramEnd"/>
            <w:r w:rsidRPr="00421D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висушуванням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</w:t>
            </w:r>
            <w:r w:rsidR="00392929">
              <w:rPr>
                <w:rFonts w:ascii="Times New Roman" w:hAnsi="Times New Roman" w:cs="Times New Roman"/>
                <w:lang w:val="uk-UA"/>
              </w:rPr>
              <w:t xml:space="preserve">волосся </w:t>
            </w:r>
            <w:r w:rsidRPr="00421D26">
              <w:rPr>
                <w:rFonts w:ascii="Times New Roman" w:hAnsi="Times New Roman" w:cs="Times New Roman"/>
              </w:rPr>
              <w:t>феном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DC0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345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50</w:t>
            </w:r>
          </w:p>
          <w:p w14:paraId="0DB343B6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6832" w14:textId="2BC9094F" w:rsidR="00F013A5" w:rsidRPr="00421D26" w:rsidRDefault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228F9">
              <w:rPr>
                <w:rFonts w:ascii="Times New Roman" w:hAnsi="Times New Roman" w:cs="Times New Roman"/>
                <w:lang w:val="uk-UA"/>
              </w:rPr>
              <w:t>7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  <w:p w14:paraId="025F2028" w14:textId="7C4BA52F" w:rsidR="00F013A5" w:rsidRPr="00421D26" w:rsidRDefault="00FB64F2" w:rsidP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61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57C8" w14:textId="0618D9B7" w:rsidR="00F013A5" w:rsidRPr="00421D26" w:rsidRDefault="002228F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  <w:p w14:paraId="2F713E72" w14:textId="3811487E" w:rsidR="00F013A5" w:rsidRPr="00421D26" w:rsidRDefault="00FB64F2" w:rsidP="00FB64F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31744706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FD8C" w14:textId="542C15AA" w:rsidR="00F013A5" w:rsidRDefault="00522C3D" w:rsidP="00522C3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3</w:t>
            </w:r>
            <w:r w:rsidR="00BE35D2"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D42D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1D26">
              <w:rPr>
                <w:rFonts w:ascii="Times New Roman" w:hAnsi="Times New Roman" w:cs="Times New Roman"/>
              </w:rPr>
              <w:t>Миття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голови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A6FB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9C7D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2ED1" w14:textId="505BC4A7" w:rsidR="00F013A5" w:rsidRPr="00421D26" w:rsidRDefault="00FB64F2" w:rsidP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E5BC" w14:textId="2B6AAAD2" w:rsidR="00F013A5" w:rsidRPr="00421D26" w:rsidRDefault="00BE35D2" w:rsidP="00522C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1</w:t>
            </w:r>
            <w:r w:rsidR="00FB64F2">
              <w:rPr>
                <w:rFonts w:ascii="Times New Roman" w:hAnsi="Times New Roman" w:cs="Times New Roman"/>
                <w:lang w:val="uk-UA"/>
              </w:rPr>
              <w:t>5</w:t>
            </w:r>
            <w:r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1AFD73B8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6FF8" w14:textId="7867E1C1" w:rsidR="00F013A5" w:rsidRDefault="00522C3D" w:rsidP="00522C3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4</w:t>
            </w:r>
            <w:r w:rsidR="00BE35D2"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5F2D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 w:rsidRPr="00421D26">
              <w:rPr>
                <w:rFonts w:ascii="Times New Roman" w:hAnsi="Times New Roman" w:cs="Times New Roman"/>
              </w:rPr>
              <w:t>чолки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245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17F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1C92" w14:textId="383AAE08" w:rsidR="00F013A5" w:rsidRPr="00421D26" w:rsidRDefault="00BE35D2" w:rsidP="00522C3D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>2</w:t>
            </w:r>
            <w:r w:rsidR="0077502C">
              <w:rPr>
                <w:rFonts w:ascii="Times New Roman" w:hAnsi="Times New Roman" w:cs="Times New Roman"/>
                <w:lang w:val="uk-UA"/>
              </w:rPr>
              <w:t>7</w:t>
            </w:r>
            <w:r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B8E" w14:textId="6C4EE98D" w:rsidR="00F013A5" w:rsidRPr="00421D26" w:rsidRDefault="00295C1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01E09022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1A5C" w14:textId="01DA454B" w:rsidR="00F013A5" w:rsidRDefault="00522C3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5</w:t>
            </w:r>
            <w:r w:rsidR="00BE35D2"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FDF6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proofErr w:type="spellStart"/>
            <w:r w:rsidRPr="00421D26">
              <w:rPr>
                <w:rFonts w:ascii="Times New Roman" w:hAnsi="Times New Roman" w:cs="Times New Roman"/>
              </w:rPr>
              <w:t>Підрівнювання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волосся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853C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117C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8ED9" w14:textId="4E977670" w:rsidR="00F013A5" w:rsidRPr="00421D26" w:rsidRDefault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7502C">
              <w:rPr>
                <w:rFonts w:ascii="Times New Roman" w:hAnsi="Times New Roman" w:cs="Times New Roman"/>
                <w:lang w:val="uk-UA"/>
              </w:rPr>
              <w:t>4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FBA4" w14:textId="6E842F7C" w:rsidR="00F013A5" w:rsidRPr="00421D26" w:rsidRDefault="00BE35D2" w:rsidP="00522C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2</w:t>
            </w:r>
            <w:r w:rsidR="0077502C">
              <w:rPr>
                <w:rFonts w:ascii="Times New Roman" w:hAnsi="Times New Roman" w:cs="Times New Roman"/>
                <w:lang w:val="uk-UA"/>
              </w:rPr>
              <w:t>6</w:t>
            </w:r>
            <w:r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06F98614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BC1" w14:textId="2A729525" w:rsidR="00F013A5" w:rsidRDefault="00522C3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</w:t>
            </w:r>
            <w:r w:rsidR="00BE35D2"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85D2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вусів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9771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8ED6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77D7" w14:textId="4ED4DC35" w:rsidR="00F013A5" w:rsidRPr="00421D26" w:rsidRDefault="001A3398" w:rsidP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539C" w14:textId="365B7041" w:rsidR="00F013A5" w:rsidRPr="00421D26" w:rsidRDefault="00522C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1A3398">
              <w:rPr>
                <w:rFonts w:ascii="Times New Roman" w:hAnsi="Times New Roman" w:cs="Times New Roman"/>
                <w:lang w:val="uk-UA"/>
              </w:rPr>
              <w:t>5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323F4CFC" w14:textId="77777777">
        <w:trPr>
          <w:cantSplit/>
          <w:trHeight w:val="2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713A" w14:textId="2107ECBF" w:rsidR="00F013A5" w:rsidRDefault="00522C3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</w:t>
            </w:r>
            <w:r w:rsidR="00BE35D2">
              <w:rPr>
                <w:rFonts w:ascii="Times New Roman" w:hAnsi="Times New Roman" w:cs="Times New Roman"/>
                <w:sz w:val="22"/>
                <w:szCs w:val="28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8E3E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proofErr w:type="gramStart"/>
            <w:r w:rsidRPr="00421D26">
              <w:rPr>
                <w:rFonts w:ascii="Times New Roman" w:hAnsi="Times New Roman" w:cs="Times New Roman"/>
              </w:rPr>
              <w:t xml:space="preserve">Стрижка 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бороди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C801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C00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B0DE" w14:textId="070D2216" w:rsidR="00F013A5" w:rsidRPr="00421D26" w:rsidRDefault="001A3398" w:rsidP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F636" w14:textId="3DD368FB" w:rsidR="00F013A5" w:rsidRPr="00421D26" w:rsidRDefault="001A3398" w:rsidP="00522C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00</w:t>
            </w:r>
          </w:p>
        </w:tc>
      </w:tr>
    </w:tbl>
    <w:p w14:paraId="4D21828A" w14:textId="6A711BB3" w:rsidR="00F013A5" w:rsidRPr="00410C0D" w:rsidRDefault="00F013A5" w:rsidP="00410C0D">
      <w:pPr>
        <w:rPr>
          <w:rFonts w:ascii="Times New Roman" w:hAnsi="Times New Roman" w:cs="Times New Roman"/>
          <w:sz w:val="22"/>
          <w:szCs w:val="28"/>
        </w:rPr>
      </w:pPr>
    </w:p>
    <w:p w14:paraId="0B8F23F4" w14:textId="77777777" w:rsidR="00C57F80" w:rsidRDefault="00C57F80">
      <w:pPr>
        <w:pStyle w:val="20"/>
        <w:rPr>
          <w:sz w:val="28"/>
          <w:szCs w:val="28"/>
        </w:rPr>
      </w:pPr>
    </w:p>
    <w:p w14:paraId="27D5B041" w14:textId="77777777" w:rsidR="00C57F80" w:rsidRDefault="00C57F80">
      <w:pPr>
        <w:pStyle w:val="20"/>
        <w:rPr>
          <w:sz w:val="28"/>
          <w:szCs w:val="28"/>
        </w:rPr>
      </w:pPr>
    </w:p>
    <w:p w14:paraId="25912908" w14:textId="77777777" w:rsidR="00C57F80" w:rsidRDefault="00C57F80">
      <w:pPr>
        <w:pStyle w:val="20"/>
        <w:rPr>
          <w:sz w:val="28"/>
          <w:szCs w:val="28"/>
        </w:rPr>
      </w:pPr>
    </w:p>
    <w:p w14:paraId="4344C0D9" w14:textId="77777777" w:rsidR="00C57F80" w:rsidRDefault="00C57F80">
      <w:pPr>
        <w:pStyle w:val="20"/>
        <w:rPr>
          <w:sz w:val="28"/>
          <w:szCs w:val="28"/>
        </w:rPr>
      </w:pPr>
    </w:p>
    <w:p w14:paraId="3937F38F" w14:textId="77777777" w:rsidR="00392929" w:rsidRPr="00392929" w:rsidRDefault="00392929" w:rsidP="00392929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392929">
        <w:rPr>
          <w:rFonts w:ascii="Times New Roman" w:hAnsi="Times New Roman"/>
          <w:b/>
          <w:sz w:val="24"/>
          <w:szCs w:val="24"/>
          <w:lang w:val="uk-UA"/>
        </w:rPr>
        <w:t xml:space="preserve">             Головний бухгалтер                              Людмила МАРЧЕНКО</w:t>
      </w:r>
    </w:p>
    <w:p w14:paraId="328799F4" w14:textId="77777777" w:rsidR="00392929" w:rsidRDefault="00392929" w:rsidP="00392929">
      <w:pPr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    </w:t>
      </w:r>
    </w:p>
    <w:p w14:paraId="08A6E5CA" w14:textId="77777777" w:rsidR="00C57F80" w:rsidRDefault="00C57F80">
      <w:pPr>
        <w:pStyle w:val="20"/>
        <w:rPr>
          <w:sz w:val="28"/>
          <w:szCs w:val="28"/>
        </w:rPr>
      </w:pPr>
    </w:p>
    <w:p w14:paraId="3994B8FF" w14:textId="77777777" w:rsidR="00C57F80" w:rsidRDefault="00C57F80">
      <w:pPr>
        <w:pStyle w:val="20"/>
        <w:rPr>
          <w:sz w:val="28"/>
          <w:szCs w:val="28"/>
        </w:rPr>
      </w:pPr>
    </w:p>
    <w:p w14:paraId="5AF03EC2" w14:textId="77777777" w:rsidR="00C57F80" w:rsidRDefault="00C57F80">
      <w:pPr>
        <w:pStyle w:val="20"/>
        <w:rPr>
          <w:sz w:val="28"/>
          <w:szCs w:val="28"/>
        </w:rPr>
      </w:pPr>
    </w:p>
    <w:p w14:paraId="3A7FEB0E" w14:textId="77777777" w:rsidR="00C57F80" w:rsidRDefault="00C57F80">
      <w:pPr>
        <w:pStyle w:val="20"/>
        <w:rPr>
          <w:sz w:val="28"/>
          <w:szCs w:val="28"/>
        </w:rPr>
      </w:pPr>
    </w:p>
    <w:p w14:paraId="57AA4E9C" w14:textId="77777777" w:rsidR="00C57F80" w:rsidRDefault="00C57F80">
      <w:pPr>
        <w:pStyle w:val="20"/>
        <w:rPr>
          <w:sz w:val="28"/>
          <w:szCs w:val="28"/>
        </w:rPr>
      </w:pPr>
    </w:p>
    <w:p w14:paraId="1C85C87E" w14:textId="77777777" w:rsidR="00C57F80" w:rsidRDefault="00C57F80">
      <w:pPr>
        <w:pStyle w:val="20"/>
        <w:rPr>
          <w:sz w:val="28"/>
          <w:szCs w:val="28"/>
        </w:rPr>
      </w:pPr>
    </w:p>
    <w:p w14:paraId="0BB24023" w14:textId="77777777" w:rsidR="00C57F80" w:rsidRDefault="00C57F80">
      <w:pPr>
        <w:pStyle w:val="20"/>
        <w:rPr>
          <w:sz w:val="28"/>
          <w:szCs w:val="28"/>
        </w:rPr>
      </w:pPr>
    </w:p>
    <w:p w14:paraId="209A0BEB" w14:textId="77777777" w:rsidR="00C57F80" w:rsidRDefault="00C57F80">
      <w:pPr>
        <w:pStyle w:val="20"/>
        <w:rPr>
          <w:sz w:val="28"/>
          <w:szCs w:val="28"/>
        </w:rPr>
      </w:pPr>
    </w:p>
    <w:p w14:paraId="220F483D" w14:textId="77777777" w:rsidR="00C57F80" w:rsidRDefault="00C57F80">
      <w:pPr>
        <w:pStyle w:val="20"/>
        <w:rPr>
          <w:sz w:val="28"/>
          <w:szCs w:val="28"/>
        </w:rPr>
      </w:pPr>
    </w:p>
    <w:p w14:paraId="6E0C030C" w14:textId="77777777" w:rsidR="00C57F80" w:rsidRDefault="00C57F80">
      <w:pPr>
        <w:pStyle w:val="20"/>
        <w:rPr>
          <w:sz w:val="28"/>
          <w:szCs w:val="28"/>
        </w:rPr>
      </w:pPr>
    </w:p>
    <w:p w14:paraId="75508197" w14:textId="77777777" w:rsidR="00392929" w:rsidRDefault="00392929">
      <w:pPr>
        <w:pStyle w:val="20"/>
        <w:rPr>
          <w:sz w:val="28"/>
          <w:szCs w:val="28"/>
        </w:rPr>
      </w:pPr>
    </w:p>
    <w:p w14:paraId="0919F111" w14:textId="77777777" w:rsidR="00392929" w:rsidRDefault="00392929">
      <w:pPr>
        <w:pStyle w:val="20"/>
        <w:rPr>
          <w:sz w:val="28"/>
          <w:szCs w:val="28"/>
        </w:rPr>
      </w:pPr>
    </w:p>
    <w:p w14:paraId="4C582B3B" w14:textId="77777777" w:rsidR="00392929" w:rsidRDefault="00392929">
      <w:pPr>
        <w:pStyle w:val="20"/>
        <w:rPr>
          <w:sz w:val="28"/>
          <w:szCs w:val="28"/>
        </w:rPr>
      </w:pPr>
    </w:p>
    <w:p w14:paraId="483A3EF9" w14:textId="77777777" w:rsidR="00392929" w:rsidRDefault="00392929">
      <w:pPr>
        <w:pStyle w:val="20"/>
        <w:rPr>
          <w:sz w:val="28"/>
          <w:szCs w:val="28"/>
        </w:rPr>
      </w:pPr>
    </w:p>
    <w:p w14:paraId="6561AD0A" w14:textId="77777777" w:rsidR="00392929" w:rsidRDefault="00392929">
      <w:pPr>
        <w:pStyle w:val="20"/>
        <w:rPr>
          <w:sz w:val="28"/>
          <w:szCs w:val="28"/>
        </w:rPr>
      </w:pPr>
    </w:p>
    <w:p w14:paraId="5C7900A9" w14:textId="77777777" w:rsidR="00392929" w:rsidRDefault="00392929">
      <w:pPr>
        <w:pStyle w:val="20"/>
        <w:rPr>
          <w:sz w:val="28"/>
          <w:szCs w:val="28"/>
        </w:rPr>
      </w:pPr>
    </w:p>
    <w:p w14:paraId="1999D5AE" w14:textId="6F384341" w:rsidR="00F013A5" w:rsidRPr="00421D26" w:rsidRDefault="00BE35D2">
      <w:pPr>
        <w:pStyle w:val="20"/>
        <w:rPr>
          <w:sz w:val="28"/>
          <w:szCs w:val="28"/>
        </w:rPr>
      </w:pPr>
      <w:r w:rsidRPr="00421D26">
        <w:rPr>
          <w:sz w:val="28"/>
          <w:szCs w:val="28"/>
        </w:rPr>
        <w:t>Перелік   платних перукарських   послуг та  з установленням  диференційованої плати, що надаються за місцем проживання підопічних відділенням організації надання адресної натуральної та грошової допомоги  норми часу на  їх виконання та вартість послуги</w:t>
      </w:r>
    </w:p>
    <w:p w14:paraId="3DA73D1E" w14:textId="77777777" w:rsidR="00F013A5" w:rsidRPr="00421D26" w:rsidRDefault="00F013A5">
      <w:pPr>
        <w:pStyle w:val="20"/>
        <w:rPr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67"/>
        <w:gridCol w:w="1275"/>
        <w:gridCol w:w="2553"/>
        <w:gridCol w:w="1134"/>
        <w:gridCol w:w="1672"/>
      </w:tblGrid>
      <w:tr w:rsidR="00F013A5" w14:paraId="0F582202" w14:textId="77777777" w:rsidTr="00726DDF">
        <w:trPr>
          <w:cantSplit/>
          <w:trHeight w:val="188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0779F" w14:textId="77777777" w:rsidR="00F013A5" w:rsidRPr="00421D26" w:rsidRDefault="00BE35D2">
            <w:pPr>
              <w:ind w:hanging="24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421D26">
              <w:rPr>
                <w:rFonts w:ascii="Times New Roman" w:hAnsi="Times New Roman" w:cs="Times New Roman"/>
                <w:bCs/>
                <w:sz w:val="22"/>
                <w:szCs w:val="28"/>
                <w:lang w:val="uk-UA"/>
              </w:rPr>
              <w:t xml:space="preserve">            </w:t>
            </w:r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№</w:t>
            </w:r>
          </w:p>
          <w:p w14:paraId="6559F2CA" w14:textId="77777777" w:rsidR="00F013A5" w:rsidRPr="00421D26" w:rsidRDefault="00BE35D2">
            <w:pPr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п/п</w:t>
            </w:r>
          </w:p>
          <w:p w14:paraId="46C41C07" w14:textId="77777777" w:rsidR="00F013A5" w:rsidRPr="00421D26" w:rsidRDefault="00F013A5">
            <w:pPr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420EA" w14:textId="77777777" w:rsidR="00F013A5" w:rsidRPr="00421D26" w:rsidRDefault="00BE35D2">
            <w:pPr>
              <w:pStyle w:val="1"/>
              <w:ind w:left="335" w:firstLine="0"/>
              <w:rPr>
                <w:b w:val="0"/>
                <w:sz w:val="22"/>
                <w:szCs w:val="28"/>
              </w:rPr>
            </w:pPr>
            <w:r w:rsidRPr="00421D26">
              <w:rPr>
                <w:b w:val="0"/>
                <w:sz w:val="22"/>
                <w:szCs w:val="28"/>
              </w:rPr>
              <w:t>Перелік  платних  соціальних послуг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FB22F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Одиниця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вимірювання</w:t>
            </w:r>
            <w:proofErr w:type="spellEnd"/>
          </w:p>
          <w:p w14:paraId="6103949B" w14:textId="77777777" w:rsidR="00F013A5" w:rsidRPr="00421D26" w:rsidRDefault="00F013A5">
            <w:pPr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8EED9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Витрати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часу на </w:t>
            </w: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надання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соціальної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послуги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  <w:lang w:val="uk-UA"/>
              </w:rPr>
              <w:t xml:space="preserve"> хв.</w:t>
            </w:r>
          </w:p>
          <w:p w14:paraId="119FF44B" w14:textId="77777777" w:rsidR="00F013A5" w:rsidRPr="00421D26" w:rsidRDefault="00F013A5">
            <w:pPr>
              <w:rPr>
                <w:rFonts w:ascii="Times New Roman" w:hAnsi="Times New Roman" w:cs="Times New Roman"/>
                <w:bCs/>
                <w:sz w:val="22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BA595" w14:textId="77777777" w:rsidR="00F013A5" w:rsidRPr="00421D26" w:rsidRDefault="00BE35D2">
            <w:pPr>
              <w:pStyle w:val="a6"/>
              <w:rPr>
                <w:rFonts w:ascii="Times New Roman" w:hAnsi="Times New Roman"/>
                <w:bCs/>
                <w:szCs w:val="28"/>
              </w:rPr>
            </w:pPr>
            <w:proofErr w:type="spellStart"/>
            <w:r w:rsidRPr="00421D26">
              <w:rPr>
                <w:rFonts w:ascii="Times New Roman" w:hAnsi="Times New Roman"/>
                <w:bCs/>
                <w:szCs w:val="28"/>
              </w:rPr>
              <w:t>Вартість</w:t>
            </w:r>
            <w:proofErr w:type="spellEnd"/>
          </w:p>
          <w:p w14:paraId="7CBC11C7" w14:textId="77777777" w:rsidR="00F013A5" w:rsidRPr="00421D26" w:rsidRDefault="00BE35D2">
            <w:pPr>
              <w:pStyle w:val="a6"/>
              <w:rPr>
                <w:rFonts w:ascii="Times New Roman" w:hAnsi="Times New Roman"/>
                <w:bCs/>
                <w:szCs w:val="28"/>
              </w:rPr>
            </w:pPr>
            <w:proofErr w:type="spellStart"/>
            <w:proofErr w:type="gramStart"/>
            <w:r w:rsidRPr="00421D26">
              <w:rPr>
                <w:rFonts w:ascii="Times New Roman" w:hAnsi="Times New Roman"/>
                <w:bCs/>
                <w:szCs w:val="28"/>
              </w:rPr>
              <w:t>послуги</w:t>
            </w:r>
            <w:proofErr w:type="spellEnd"/>
            <w:r w:rsidRPr="00421D26">
              <w:rPr>
                <w:rFonts w:ascii="Times New Roman" w:hAnsi="Times New Roman"/>
                <w:bCs/>
                <w:szCs w:val="28"/>
              </w:rPr>
              <w:t xml:space="preserve"> </w:t>
            </w:r>
            <w:r w:rsidRPr="00421D26">
              <w:rPr>
                <w:rFonts w:ascii="Times New Roman" w:hAnsi="Times New Roman"/>
                <w:bCs/>
                <w:szCs w:val="28"/>
                <w:lang w:val="uk-UA"/>
              </w:rPr>
              <w:t xml:space="preserve"> на</w:t>
            </w:r>
            <w:proofErr w:type="gramEnd"/>
            <w:r w:rsidRPr="00421D26">
              <w:rPr>
                <w:rFonts w:ascii="Times New Roman" w:hAnsi="Times New Roman"/>
                <w:bCs/>
                <w:szCs w:val="28"/>
                <w:lang w:val="uk-UA"/>
              </w:rPr>
              <w:t xml:space="preserve"> дому </w:t>
            </w:r>
            <w:r w:rsidRPr="00421D26">
              <w:rPr>
                <w:rFonts w:ascii="Times New Roman" w:hAnsi="Times New Roman"/>
                <w:bCs/>
                <w:szCs w:val="28"/>
              </w:rPr>
              <w:t>100%</w:t>
            </w:r>
          </w:p>
          <w:p w14:paraId="5602F887" w14:textId="77777777" w:rsidR="00F013A5" w:rsidRPr="00421D26" w:rsidRDefault="00BE35D2">
            <w:pPr>
              <w:pStyle w:val="a6"/>
              <w:rPr>
                <w:rFonts w:ascii="Times New Roman" w:hAnsi="Times New Roman"/>
                <w:bCs/>
                <w:szCs w:val="28"/>
                <w:lang w:val="uk-UA"/>
              </w:rPr>
            </w:pPr>
            <w:r w:rsidRPr="00421D26">
              <w:rPr>
                <w:rFonts w:ascii="Times New Roman" w:hAnsi="Times New Roman"/>
                <w:bCs/>
                <w:szCs w:val="28"/>
                <w:lang w:val="uk-UA"/>
              </w:rPr>
              <w:t xml:space="preserve">    (грн.)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28FC" w14:textId="77777777" w:rsidR="00F013A5" w:rsidRPr="00421D26" w:rsidRDefault="00BE35D2">
            <w:pPr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Вартість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proofErr w:type="spellStart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>послуги</w:t>
            </w:r>
            <w:proofErr w:type="spellEnd"/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r w:rsidRPr="00421D26">
              <w:rPr>
                <w:rFonts w:ascii="Times New Roman" w:hAnsi="Times New Roman" w:cs="Times New Roman"/>
                <w:bCs/>
                <w:sz w:val="22"/>
                <w:szCs w:val="28"/>
                <w:lang w:val="uk-UA"/>
              </w:rPr>
              <w:t xml:space="preserve">на дому з диференційованою платою </w:t>
            </w:r>
            <w:r w:rsidRPr="00421D26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75% </w:t>
            </w:r>
          </w:p>
          <w:p w14:paraId="20023280" w14:textId="77777777" w:rsidR="00F013A5" w:rsidRPr="00421D26" w:rsidRDefault="00BE35D2">
            <w:pPr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421D26">
              <w:rPr>
                <w:rFonts w:ascii="Times New Roman" w:hAnsi="Times New Roman" w:cs="Times New Roman"/>
                <w:bCs/>
                <w:sz w:val="22"/>
                <w:szCs w:val="28"/>
                <w:lang w:val="uk-UA"/>
              </w:rPr>
              <w:t>(грн.)</w:t>
            </w:r>
          </w:p>
        </w:tc>
      </w:tr>
      <w:tr w:rsidR="00F013A5" w14:paraId="02DBE663" w14:textId="77777777" w:rsidTr="00726DDF">
        <w:trPr>
          <w:cantSplit/>
          <w:trHeight w:val="1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6178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204" w14:textId="242E8C51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proofErr w:type="gramStart"/>
            <w:r w:rsidRPr="00421D26">
              <w:rPr>
                <w:rFonts w:ascii="Times New Roman" w:hAnsi="Times New Roman" w:cs="Times New Roman"/>
              </w:rPr>
              <w:t>чоловіча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 проста</w:t>
            </w:r>
            <w:proofErr w:type="gramEnd"/>
            <w:r w:rsidRPr="00421D26">
              <w:rPr>
                <w:rFonts w:ascii="Times New Roman" w:hAnsi="Times New Roman" w:cs="Times New Roman"/>
              </w:rPr>
              <w:t xml:space="preserve"> </w:t>
            </w:r>
            <w:r w:rsidRPr="00421D26">
              <w:rPr>
                <w:rFonts w:ascii="Times New Roman" w:hAnsi="Times New Roman" w:cs="Times New Roman"/>
                <w:lang w:val="uk-UA"/>
              </w:rPr>
              <w:t xml:space="preserve">з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висушуванням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</w:t>
            </w:r>
            <w:r w:rsidR="00392929">
              <w:rPr>
                <w:rFonts w:ascii="Times New Roman" w:hAnsi="Times New Roman" w:cs="Times New Roman"/>
                <w:lang w:val="uk-UA"/>
              </w:rPr>
              <w:t xml:space="preserve">волосся </w:t>
            </w:r>
            <w:r w:rsidRPr="00421D26">
              <w:rPr>
                <w:rFonts w:ascii="Times New Roman" w:hAnsi="Times New Roman" w:cs="Times New Roman"/>
              </w:rPr>
              <w:t>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E319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0249" w14:textId="77777777" w:rsidR="00F013A5" w:rsidRPr="00421D26" w:rsidRDefault="00BE35D2">
            <w:pPr>
              <w:tabs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79F1" w14:textId="1628E2AC" w:rsidR="00F013A5" w:rsidRPr="00421D26" w:rsidRDefault="00522C3D" w:rsidP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422FA5">
              <w:rPr>
                <w:rFonts w:ascii="Times New Roman" w:hAnsi="Times New Roman" w:cs="Times New Roman"/>
                <w:lang w:val="uk-UA"/>
              </w:rPr>
              <w:t>8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111" w14:textId="61A91F61" w:rsidR="00F013A5" w:rsidRPr="00421D26" w:rsidRDefault="00726DDF" w:rsidP="00522C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422FA5">
              <w:rPr>
                <w:rFonts w:ascii="Times New Roman" w:hAnsi="Times New Roman" w:cs="Times New Roman"/>
                <w:lang w:val="uk-UA"/>
              </w:rPr>
              <w:t>6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F013A5" w14:paraId="600342E0" w14:textId="77777777" w:rsidTr="00726DDF">
        <w:trPr>
          <w:cantSplit/>
          <w:trHeight w:val="2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0528" w14:textId="77777777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BB48" w14:textId="50FB8B91" w:rsidR="00F013A5" w:rsidRPr="00421D26" w:rsidRDefault="00BE35D2">
            <w:pPr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Стрижка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жіноча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проста з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висушуванням</w:t>
            </w:r>
            <w:proofErr w:type="spellEnd"/>
            <w:r w:rsidRPr="00421D26">
              <w:rPr>
                <w:rFonts w:ascii="Times New Roman" w:hAnsi="Times New Roman" w:cs="Times New Roman"/>
              </w:rPr>
              <w:t xml:space="preserve"> </w:t>
            </w:r>
            <w:r w:rsidR="00392929">
              <w:rPr>
                <w:rFonts w:ascii="Times New Roman" w:hAnsi="Times New Roman" w:cs="Times New Roman"/>
                <w:lang w:val="uk-UA"/>
              </w:rPr>
              <w:t xml:space="preserve">волосся </w:t>
            </w:r>
            <w:r w:rsidRPr="00421D26">
              <w:rPr>
                <w:rFonts w:ascii="Times New Roman" w:hAnsi="Times New Roman" w:cs="Times New Roman"/>
              </w:rPr>
              <w:t>феном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B48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</w:rPr>
            </w:pPr>
            <w:r w:rsidRPr="00421D26">
              <w:rPr>
                <w:rFonts w:ascii="Times New Roman" w:hAnsi="Times New Roman" w:cs="Times New Roman"/>
              </w:rPr>
              <w:t xml:space="preserve">Один </w:t>
            </w:r>
            <w:proofErr w:type="spellStart"/>
            <w:r w:rsidRPr="00421D26">
              <w:rPr>
                <w:rFonts w:ascii="Times New Roman" w:hAnsi="Times New Roman" w:cs="Times New Roman"/>
              </w:rPr>
              <w:t>захід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FFA1" w14:textId="77777777" w:rsidR="00F013A5" w:rsidRPr="00421D26" w:rsidRDefault="00BE35D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21D26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9F5A" w14:textId="2F1F01EA" w:rsidR="00F013A5" w:rsidRPr="00421D26" w:rsidRDefault="00522C3D" w:rsidP="00522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="00422FA5">
              <w:rPr>
                <w:rFonts w:ascii="Times New Roman" w:hAnsi="Times New Roman" w:cs="Times New Roman"/>
                <w:lang w:val="uk-UA"/>
              </w:rPr>
              <w:t>8</w:t>
            </w:r>
            <w:r w:rsidR="00BE35D2" w:rsidRPr="00421D2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DB2" w14:textId="3749E554" w:rsidR="00F013A5" w:rsidRPr="00421D26" w:rsidRDefault="00726DDF" w:rsidP="00522C3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422FA5">
              <w:rPr>
                <w:rFonts w:ascii="Times New Roman" w:hAnsi="Times New Roman" w:cs="Times New Roman"/>
                <w:lang w:val="uk-UA"/>
              </w:rPr>
              <w:t>6</w:t>
            </w:r>
            <w:r w:rsidR="00BE35D2" w:rsidRPr="00421D26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</w:tbl>
    <w:p w14:paraId="123BAD21" w14:textId="77777777" w:rsidR="00392929" w:rsidRDefault="00BE35D2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</w:t>
      </w:r>
    </w:p>
    <w:p w14:paraId="00C4B67A" w14:textId="77777777" w:rsidR="00392929" w:rsidRDefault="00392929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2D237CEC" w14:textId="77777777" w:rsidR="00392929" w:rsidRDefault="00392929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3354749B" w14:textId="15991767" w:rsidR="00522C3D" w:rsidRDefault="00BE35D2">
      <w:pPr>
        <w:rPr>
          <w:rFonts w:ascii="Times New Roman" w:hAnsi="Times New Roman" w:cs="Times New Roman"/>
          <w:b/>
          <w:sz w:val="22"/>
          <w:szCs w:val="28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                                                                                             </w:t>
      </w:r>
    </w:p>
    <w:p w14:paraId="64669B5C" w14:textId="77777777" w:rsidR="00274E6B" w:rsidRDefault="0017271B">
      <w:pPr>
        <w:rPr>
          <w:rFonts w:ascii="Times New Roman" w:hAnsi="Times New Roman" w:cs="Times New Roman"/>
          <w:b/>
          <w:sz w:val="22"/>
          <w:szCs w:val="28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</w:t>
      </w:r>
    </w:p>
    <w:p w14:paraId="0612F03B" w14:textId="2A00310D" w:rsidR="00522C3D" w:rsidRPr="00726DDF" w:rsidRDefault="0017271B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2"/>
          <w:szCs w:val="28"/>
        </w:rPr>
        <w:t>Головний</w:t>
      </w:r>
      <w:proofErr w:type="spellEnd"/>
      <w:r>
        <w:rPr>
          <w:rFonts w:ascii="Times New Roman" w:hAnsi="Times New Roman" w:cs="Times New Roman"/>
          <w:b/>
          <w:sz w:val="22"/>
          <w:szCs w:val="28"/>
        </w:rPr>
        <w:t xml:space="preserve"> бухгалтер                             </w:t>
      </w:r>
      <w:r w:rsidR="00726DDF">
        <w:rPr>
          <w:rFonts w:ascii="Times New Roman" w:hAnsi="Times New Roman" w:cs="Times New Roman"/>
          <w:b/>
          <w:sz w:val="22"/>
          <w:szCs w:val="28"/>
          <w:lang w:val="uk-UA"/>
        </w:rPr>
        <w:t>Людмила МАРЧЕНКО</w:t>
      </w:r>
    </w:p>
    <w:p w14:paraId="24351201" w14:textId="6ED89442" w:rsidR="00F013A5" w:rsidRPr="00421D26" w:rsidRDefault="00522C3D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</w:t>
      </w:r>
      <w:r w:rsidR="00BE35D2">
        <w:rPr>
          <w:rFonts w:ascii="Times New Roman" w:hAnsi="Times New Roman" w:cs="Times New Roman"/>
          <w:b/>
          <w:sz w:val="22"/>
          <w:szCs w:val="28"/>
        </w:rPr>
        <w:t xml:space="preserve">                       </w:t>
      </w:r>
    </w:p>
    <w:p w14:paraId="22CC5C50" w14:textId="77777777" w:rsidR="00274E6B" w:rsidRDefault="00BE35D2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8"/>
          <w:lang w:val="uk-UA"/>
        </w:rPr>
        <w:t xml:space="preserve">                             </w:t>
      </w:r>
    </w:p>
    <w:p w14:paraId="78F4CE1D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685F0B2A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1C7536EB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460DFDC9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7147B323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1010213B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4B9C43C0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619612E9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6CEBC2FB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4EE5FC5F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3CEDB02F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063E4D47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44EE39D4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21C59569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3F127E87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0B827B20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2CC6AA46" w14:textId="23238FAD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264BA981" w14:textId="3FB2828B" w:rsidR="00DF3122" w:rsidRDefault="00DF3122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3E46EFAE" w14:textId="77777777" w:rsidR="00DF3122" w:rsidRDefault="00DF3122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10D15692" w14:textId="77777777" w:rsidR="00274E6B" w:rsidRDefault="00274E6B" w:rsidP="00421D26">
      <w:pPr>
        <w:rPr>
          <w:rFonts w:ascii="Times New Roman" w:hAnsi="Times New Roman" w:cs="Times New Roman"/>
          <w:b/>
          <w:sz w:val="22"/>
          <w:szCs w:val="28"/>
          <w:lang w:val="uk-UA"/>
        </w:rPr>
      </w:pPr>
    </w:p>
    <w:p w14:paraId="4DD5306E" w14:textId="13E32C37" w:rsidR="006E57B0" w:rsidRPr="00AE149A" w:rsidRDefault="006E57B0" w:rsidP="00421D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E149A">
        <w:rPr>
          <w:rFonts w:eastAsia="Calibri"/>
          <w:b/>
          <w:sz w:val="28"/>
          <w:szCs w:val="28"/>
          <w:lang w:eastAsia="en-US"/>
        </w:rPr>
        <w:lastRenderedPageBreak/>
        <w:t>Послуга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: Натуральна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допомога</w:t>
      </w:r>
      <w:proofErr w:type="spellEnd"/>
    </w:p>
    <w:p w14:paraId="06AFBAF0" w14:textId="77777777" w:rsidR="006E57B0" w:rsidRPr="00AE149A" w:rsidRDefault="006E57B0" w:rsidP="006E57B0">
      <w:pPr>
        <w:jc w:val="both"/>
        <w:rPr>
          <w:rFonts w:eastAsia="Calibri"/>
          <w:b/>
          <w:sz w:val="28"/>
          <w:szCs w:val="28"/>
          <w:lang w:eastAsia="en-US"/>
        </w:rPr>
      </w:pP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Назва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заходу: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Комплексне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обслуговування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та ремонт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будівель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>.</w:t>
      </w:r>
    </w:p>
    <w:p w14:paraId="79F039AE" w14:textId="77777777" w:rsidR="006E57B0" w:rsidRPr="00AE149A" w:rsidRDefault="006E57B0" w:rsidP="006E57B0">
      <w:pPr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Розрахунок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вартості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платної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соціальної</w:t>
      </w:r>
      <w:proofErr w:type="spellEnd"/>
      <w:r w:rsidRPr="00AE149A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eastAsia="Calibri"/>
          <w:b/>
          <w:sz w:val="28"/>
          <w:szCs w:val="28"/>
          <w:lang w:eastAsia="en-US"/>
        </w:rPr>
        <w:t>послуги</w:t>
      </w:r>
      <w:proofErr w:type="spellEnd"/>
    </w:p>
    <w:p w14:paraId="0FE1D335" w14:textId="77777777" w:rsidR="006E57B0" w:rsidRPr="00421D26" w:rsidRDefault="006E57B0" w:rsidP="006E57B0">
      <w:pPr>
        <w:jc w:val="both"/>
        <w:rPr>
          <w:rFonts w:ascii="Times New Roman" w:eastAsia="Calibri" w:hAnsi="Times New Roman" w:cs="Times New Roman"/>
          <w:lang w:eastAsia="en-US"/>
        </w:rPr>
      </w:pPr>
      <w:r w:rsidRPr="006E57B0">
        <w:rPr>
          <w:rFonts w:ascii="Calibri" w:eastAsia="Calibri" w:hAnsi="Calibri" w:cs="Times New Roman"/>
          <w:sz w:val="22"/>
          <w:szCs w:val="22"/>
          <w:lang w:eastAsia="en-US"/>
        </w:rPr>
        <w:t xml:space="preserve">      </w:t>
      </w:r>
      <w:r w:rsidRPr="00421D26">
        <w:rPr>
          <w:rFonts w:ascii="Times New Roman" w:eastAsia="Calibri" w:hAnsi="Times New Roman" w:cs="Times New Roman"/>
          <w:lang w:eastAsia="en-US"/>
        </w:rPr>
        <w:t xml:space="preserve"> 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Відповідно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Методичних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рекомендації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розрахунку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вартості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соціальних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послуг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затверджених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наказом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Мінсоцполітики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від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07.12.2015р. № 1186 та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збірника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«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Нормативи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чисельності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працівників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територіальних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центрів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по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соціальному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обслуговуванню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не6захищенних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верств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населення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»,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затверджено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наказом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міністерства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праці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та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політики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України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від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11.03.2002р. №</w:t>
      </w:r>
      <w:proofErr w:type="gramStart"/>
      <w:r w:rsidRPr="00421D26">
        <w:rPr>
          <w:rFonts w:ascii="Times New Roman" w:eastAsia="Calibri" w:hAnsi="Times New Roman" w:cs="Times New Roman"/>
          <w:lang w:eastAsia="en-US"/>
        </w:rPr>
        <w:t>140,рекомендована</w:t>
      </w:r>
      <w:proofErr w:type="gramEnd"/>
      <w:r w:rsidRPr="00421D26">
        <w:rPr>
          <w:rFonts w:ascii="Times New Roman" w:eastAsia="Calibri" w:hAnsi="Times New Roman" w:cs="Times New Roman"/>
          <w:lang w:eastAsia="en-US"/>
        </w:rPr>
        <w:t xml:space="preserve"> норма часу на одну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послугу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становить 60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хвилин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( 1 година ).</w:t>
      </w:r>
    </w:p>
    <w:p w14:paraId="657049A1" w14:textId="5B08B0E1" w:rsidR="006E57B0" w:rsidRPr="00421D26" w:rsidRDefault="006E57B0" w:rsidP="006E57B0">
      <w:pPr>
        <w:jc w:val="both"/>
        <w:rPr>
          <w:rFonts w:ascii="Times New Roman" w:eastAsia="Calibri" w:hAnsi="Times New Roman" w:cs="Times New Roman"/>
          <w:lang w:eastAsia="en-US"/>
        </w:rPr>
      </w:pPr>
      <w:r w:rsidRPr="00421D26">
        <w:rPr>
          <w:rFonts w:ascii="Times New Roman" w:eastAsia="Calibri" w:hAnsi="Times New Roman" w:cs="Times New Roman"/>
          <w:lang w:eastAsia="en-US"/>
        </w:rPr>
        <w:t>У 202</w:t>
      </w:r>
      <w:r w:rsidR="005B2D9A">
        <w:rPr>
          <w:rFonts w:ascii="Times New Roman" w:eastAsia="Calibri" w:hAnsi="Times New Roman" w:cs="Times New Roman"/>
          <w:lang w:val="uk-UA" w:eastAsia="en-US"/>
        </w:rPr>
        <w:t>5</w:t>
      </w:r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році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кількість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робочих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днів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становить </w:t>
      </w:r>
      <w:r w:rsidR="00726DDF">
        <w:rPr>
          <w:rFonts w:ascii="Times New Roman" w:eastAsia="Calibri" w:hAnsi="Times New Roman" w:cs="Times New Roman"/>
          <w:lang w:val="uk-UA" w:eastAsia="en-US"/>
        </w:rPr>
        <w:t>26</w:t>
      </w:r>
      <w:r w:rsidR="005B2D9A">
        <w:rPr>
          <w:rFonts w:ascii="Times New Roman" w:eastAsia="Calibri" w:hAnsi="Times New Roman" w:cs="Times New Roman"/>
          <w:lang w:val="uk-UA" w:eastAsia="en-US"/>
        </w:rPr>
        <w:t>1</w:t>
      </w:r>
      <w:r w:rsidRPr="00421D26">
        <w:rPr>
          <w:rFonts w:ascii="Times New Roman" w:eastAsia="Calibri" w:hAnsi="Times New Roman" w:cs="Times New Roman"/>
          <w:lang w:eastAsia="en-US"/>
        </w:rPr>
        <w:t xml:space="preserve"> день,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робочий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день становить 8 годин.  </w:t>
      </w:r>
    </w:p>
    <w:p w14:paraId="1FC59A3B" w14:textId="77777777" w:rsidR="006E57B0" w:rsidRPr="00AE149A" w:rsidRDefault="006E57B0" w:rsidP="006E57B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Прямі</w:t>
      </w:r>
      <w:proofErr w:type="spellEnd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витрати</w:t>
      </w:r>
      <w:proofErr w:type="spellEnd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надання</w:t>
      </w:r>
      <w:proofErr w:type="spellEnd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послуги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394"/>
        <w:gridCol w:w="1626"/>
        <w:gridCol w:w="2337"/>
      </w:tblGrid>
      <w:tr w:rsidR="006E57B0" w:rsidRPr="00421D26" w14:paraId="3734592F" w14:textId="77777777" w:rsidTr="006E57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7CC2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0893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Назва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показника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D109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 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Розмір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13BF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Витрати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на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рік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грн.  </w:t>
            </w:r>
          </w:p>
        </w:tc>
      </w:tr>
      <w:tr w:rsidR="006E57B0" w:rsidRPr="00421D26" w14:paraId="69A97B62" w14:textId="77777777" w:rsidTr="00726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E2EE5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0AB1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Посадовий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оклад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робітника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з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компл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proofErr w:type="spellStart"/>
            <w:proofErr w:type="gram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обсл.та</w:t>
            </w:r>
            <w:proofErr w:type="spellEnd"/>
            <w:proofErr w:type="gram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ремонту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будівель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F9C0" w14:textId="63143546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   </w:t>
            </w:r>
            <w:r w:rsidR="00274E6B">
              <w:rPr>
                <w:rFonts w:ascii="Times New Roman" w:eastAsia="Calibri" w:hAnsi="Times New Roman" w:cs="Times New Roman"/>
                <w:lang w:val="uk-UA" w:eastAsia="en-US"/>
              </w:rPr>
              <w:t>4058</w:t>
            </w:r>
            <w:r w:rsidR="00CD0544">
              <w:rPr>
                <w:rFonts w:ascii="Times New Roman" w:eastAsia="Calibri" w:hAnsi="Times New Roman" w:cs="Times New Roman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FF3B" w14:textId="683835DC" w:rsidR="006E57B0" w:rsidRPr="00421D26" w:rsidRDefault="00274E6B" w:rsidP="00CD054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48696</w:t>
            </w:r>
            <w:r w:rsidR="004B1375">
              <w:rPr>
                <w:rFonts w:ascii="Times New Roman" w:eastAsia="Calibri" w:hAnsi="Times New Roman" w:cs="Times New Roman"/>
                <w:lang w:val="uk-UA" w:eastAsia="en-US"/>
              </w:rPr>
              <w:t>,00</w:t>
            </w:r>
          </w:p>
        </w:tc>
      </w:tr>
      <w:tr w:rsidR="006E57B0" w:rsidRPr="00421D26" w14:paraId="7058CAC0" w14:textId="77777777" w:rsidTr="00726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2F3B6" w14:textId="36D51D73" w:rsidR="006E57B0" w:rsidRPr="00421D26" w:rsidRDefault="00CD0544" w:rsidP="00CD054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4B02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Матеріальна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допомога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на оздоровлення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666EA" w14:textId="10ED1ADF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    </w:t>
            </w:r>
            <w:r w:rsidR="00D35424">
              <w:rPr>
                <w:rFonts w:ascii="Times New Roman" w:eastAsia="Calibri" w:hAnsi="Times New Roman" w:cs="Times New Roman"/>
                <w:lang w:val="uk-UA" w:eastAsia="en-US"/>
              </w:rPr>
              <w:t>4058</w:t>
            </w:r>
            <w:r w:rsidR="00CD0544">
              <w:rPr>
                <w:rFonts w:ascii="Times New Roman" w:eastAsia="Calibri" w:hAnsi="Times New Roman" w:cs="Times New Roman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FB05" w14:textId="0CC966DA" w:rsidR="006E57B0" w:rsidRPr="00421D26" w:rsidRDefault="00D35424" w:rsidP="006E57B0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4058</w:t>
            </w:r>
            <w:r w:rsidR="00726DDF">
              <w:rPr>
                <w:rFonts w:ascii="Times New Roman" w:eastAsia="Calibri" w:hAnsi="Times New Roman" w:cs="Times New Roman"/>
                <w:lang w:val="uk-UA" w:eastAsia="en-US"/>
              </w:rPr>
              <w:t>,00</w:t>
            </w:r>
          </w:p>
        </w:tc>
      </w:tr>
      <w:tr w:rsidR="006E57B0" w:rsidRPr="00421D26" w14:paraId="0EE10A53" w14:textId="77777777" w:rsidTr="00726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2316" w14:textId="129F2F25" w:rsidR="006E57B0" w:rsidRPr="00421D26" w:rsidRDefault="00CD0544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9B5DF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Доплата до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мінімальної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заробітної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плати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2EC4E" w14:textId="216AE046" w:rsidR="006E57B0" w:rsidRPr="00421D26" w:rsidRDefault="006E57B0" w:rsidP="00CD0544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    </w:t>
            </w:r>
            <w:r w:rsidR="00726DDF">
              <w:rPr>
                <w:rFonts w:ascii="Times New Roman" w:eastAsia="Calibri" w:hAnsi="Times New Roman" w:cs="Times New Roman"/>
                <w:lang w:val="uk-UA" w:eastAsia="en-US"/>
              </w:rPr>
              <w:t>3</w:t>
            </w:r>
            <w:r w:rsidR="00D35424">
              <w:rPr>
                <w:rFonts w:ascii="Times New Roman" w:eastAsia="Calibri" w:hAnsi="Times New Roman" w:cs="Times New Roman"/>
                <w:lang w:val="uk-UA" w:eastAsia="en-US"/>
              </w:rPr>
              <w:t>942</w:t>
            </w:r>
            <w:r w:rsidR="00CD0544">
              <w:rPr>
                <w:rFonts w:ascii="Times New Roman" w:eastAsia="Calibri" w:hAnsi="Times New Roman" w:cs="Times New Roman"/>
                <w:lang w:eastAsia="en-US"/>
              </w:rPr>
              <w:t>,00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19F7" w14:textId="480BA93D" w:rsidR="006E57B0" w:rsidRPr="004B1375" w:rsidRDefault="001106D5" w:rsidP="00CD054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47304</w:t>
            </w:r>
            <w:r w:rsidR="004B1375">
              <w:rPr>
                <w:rFonts w:ascii="Times New Roman" w:eastAsia="Calibri" w:hAnsi="Times New Roman" w:cs="Times New Roman"/>
                <w:lang w:val="uk-UA" w:eastAsia="en-US"/>
              </w:rPr>
              <w:t>,00</w:t>
            </w:r>
          </w:p>
        </w:tc>
      </w:tr>
      <w:tr w:rsidR="006E57B0" w:rsidRPr="00421D26" w14:paraId="6ACDA605" w14:textId="77777777" w:rsidTr="00726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B35C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9249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Всього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заробітна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плата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765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A5577" w14:textId="465BA287" w:rsidR="006E57B0" w:rsidRPr="004B1375" w:rsidRDefault="001106D5" w:rsidP="00CD054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100058</w:t>
            </w:r>
            <w:r w:rsidR="004B1375">
              <w:rPr>
                <w:rFonts w:ascii="Times New Roman" w:eastAsia="Calibri" w:hAnsi="Times New Roman" w:cs="Times New Roman"/>
                <w:lang w:val="uk-UA" w:eastAsia="en-US"/>
              </w:rPr>
              <w:t>,00</w:t>
            </w:r>
          </w:p>
        </w:tc>
      </w:tr>
      <w:tr w:rsidR="006E57B0" w:rsidRPr="00421D26" w14:paraId="0050F25B" w14:textId="77777777" w:rsidTr="00726D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0E51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D270D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Єдиний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proofErr w:type="gram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соц.внесок</w:t>
            </w:r>
            <w:proofErr w:type="spellEnd"/>
            <w:proofErr w:type="gram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22%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C74E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F446" w14:textId="549E3A2E" w:rsidR="006E57B0" w:rsidRPr="004B1375" w:rsidRDefault="004B1375" w:rsidP="00CD054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2</w:t>
            </w:r>
            <w:r w:rsidR="001106D5">
              <w:rPr>
                <w:rFonts w:ascii="Times New Roman" w:eastAsia="Calibri" w:hAnsi="Times New Roman" w:cs="Times New Roman"/>
                <w:lang w:val="uk-UA" w:eastAsia="en-US"/>
              </w:rPr>
              <w:t>2013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>,00</w:t>
            </w:r>
          </w:p>
        </w:tc>
      </w:tr>
      <w:tr w:rsidR="006E57B0" w:rsidRPr="00421D26" w14:paraId="7C0A70E4" w14:textId="77777777" w:rsidTr="00726DDF">
        <w:trPr>
          <w:trHeight w:val="1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E4721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8E0F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                   </w:t>
            </w:r>
            <w:proofErr w:type="gram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Разом:   </w:t>
            </w:r>
            <w:proofErr w:type="gram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     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D234" w14:textId="77777777" w:rsidR="006E57B0" w:rsidRPr="00421D26" w:rsidRDefault="006E57B0" w:rsidP="006E57B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DFF5D" w14:textId="46D243B4" w:rsidR="006E57B0" w:rsidRPr="004B1375" w:rsidRDefault="004B1375" w:rsidP="00CD0544">
            <w:pPr>
              <w:jc w:val="both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>1</w:t>
            </w:r>
            <w:r w:rsidR="001106D5">
              <w:rPr>
                <w:rFonts w:ascii="Times New Roman" w:eastAsia="Calibri" w:hAnsi="Times New Roman" w:cs="Times New Roman"/>
                <w:lang w:val="uk-UA" w:eastAsia="en-US"/>
              </w:rPr>
              <w:t>22071</w:t>
            </w:r>
            <w:r>
              <w:rPr>
                <w:rFonts w:ascii="Times New Roman" w:eastAsia="Calibri" w:hAnsi="Times New Roman" w:cs="Times New Roman"/>
                <w:lang w:val="uk-UA" w:eastAsia="en-US"/>
              </w:rPr>
              <w:t>,00</w:t>
            </w:r>
          </w:p>
        </w:tc>
      </w:tr>
    </w:tbl>
    <w:p w14:paraId="25438A58" w14:textId="77777777" w:rsidR="006E57B0" w:rsidRPr="00AE149A" w:rsidRDefault="006E57B0" w:rsidP="006E57B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Розрахунок</w:t>
      </w:r>
      <w:proofErr w:type="spellEnd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прямих</w:t>
      </w:r>
      <w:proofErr w:type="spellEnd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матеріальних</w:t>
      </w:r>
      <w:proofErr w:type="spellEnd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E149A">
        <w:rPr>
          <w:rFonts w:ascii="Times New Roman" w:eastAsia="Calibri" w:hAnsi="Times New Roman" w:cs="Times New Roman"/>
          <w:sz w:val="28"/>
          <w:szCs w:val="28"/>
          <w:lang w:eastAsia="en-US"/>
        </w:rPr>
        <w:t>витрат</w:t>
      </w:r>
      <w:proofErr w:type="spellEnd"/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430"/>
        <w:gridCol w:w="1417"/>
        <w:gridCol w:w="1416"/>
        <w:gridCol w:w="1275"/>
        <w:gridCol w:w="2266"/>
      </w:tblGrid>
      <w:tr w:rsidR="006E57B0" w:rsidRPr="00421D26" w14:paraId="7D5C357F" w14:textId="77777777" w:rsidTr="006E57B0">
        <w:trPr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1628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14:paraId="62A1BB3F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п/п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3AFF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Назва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використаних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засобів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440C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Термін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2D343A21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використання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DF8D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Рік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67DAFCB6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придбання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BFD0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Кількість</w:t>
            </w:r>
            <w:proofErr w:type="spellEnd"/>
          </w:p>
          <w:p w14:paraId="2B546568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0E43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Вартість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грн.                                                                                                  </w:t>
            </w:r>
          </w:p>
          <w:p w14:paraId="5907051E" w14:textId="77777777" w:rsidR="006E57B0" w:rsidRPr="00421D26" w:rsidRDefault="006E57B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D0544" w:rsidRPr="00421D26" w14:paraId="1408ADC4" w14:textId="77777777" w:rsidTr="006E57B0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469E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EA99" w14:textId="1307660B" w:rsidR="00CD0544" w:rsidRPr="00421D26" w:rsidRDefault="00CD0544" w:rsidP="00CD0544">
            <w:pPr>
              <w:tabs>
                <w:tab w:val="left" w:pos="454"/>
              </w:tabs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C933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664C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3100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A1B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D0544" w:rsidRPr="00421D26" w14:paraId="4E87345C" w14:textId="77777777" w:rsidTr="006E57B0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2653" w14:textId="3784A5E3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2A32" w14:textId="72EAF071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Велосипед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DAB" w14:textId="3A1710F1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val="uk-UA" w:eastAsia="en-US"/>
              </w:rPr>
              <w:t xml:space="preserve">    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2C8E" w14:textId="083DD0EC" w:rsidR="00CD0544" w:rsidRPr="00421D26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87D" w14:textId="4684A09C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9007" w14:textId="69126752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2600,00</w:t>
            </w:r>
          </w:p>
        </w:tc>
      </w:tr>
      <w:tr w:rsidR="00CD0544" w:rsidRPr="00421D26" w14:paraId="7873A45A" w14:textId="77777777" w:rsidTr="006E57B0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3BDE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8218" w14:textId="21D61009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Рахунок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9BD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0DCB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C7F7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1072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D0544" w:rsidRPr="00421D26" w14:paraId="1033C362" w14:textId="77777777" w:rsidTr="006E57B0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B041" w14:textId="459D1D95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630B" w14:textId="0CC4BAE6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Галош</w:t>
            </w:r>
            <w:r w:rsidRPr="003533AF">
              <w:rPr>
                <w:rFonts w:ascii="Times New Roman" w:hAnsi="Times New Roman"/>
                <w:lang w:val="uk-UA"/>
              </w:rPr>
              <w:t>і</w:t>
            </w:r>
            <w:r>
              <w:rPr>
                <w:rFonts w:ascii="Times New Roman" w:hAnsi="Times New Roman"/>
                <w:lang w:val="uk-UA"/>
              </w:rPr>
              <w:t xml:space="preserve"> резинов</w:t>
            </w:r>
            <w:r w:rsidRPr="003533AF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3DAA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B15" w14:textId="0488D706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5A9C" w14:textId="10ADAE3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CE50" w14:textId="098A1186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215,00</w:t>
            </w:r>
          </w:p>
        </w:tc>
      </w:tr>
      <w:tr w:rsidR="006E57B0" w:rsidRPr="00421D26" w14:paraId="07E43CBF" w14:textId="77777777" w:rsidTr="006E57B0">
        <w:trPr>
          <w:trHeight w:val="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5507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C2D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Рахунок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1812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C400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EBD2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D7D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5B53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E57B0" w:rsidRPr="00421D26" w14:paraId="1A0C343C" w14:textId="77777777" w:rsidTr="006E57B0">
        <w:trPr>
          <w:trHeight w:val="1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2AB3" w14:textId="10CEE9FF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CD0544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0187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Рукавиці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робочі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4C1E" w14:textId="6CF38478" w:rsidR="006E57B0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r w:rsidR="006E57B0" w:rsidRPr="00421D26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FDF5" w14:textId="34BA7F9E" w:rsidR="006E57B0" w:rsidRPr="004B1375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</w:t>
            </w:r>
            <w:r w:rsidR="006E57B0" w:rsidRPr="00421D26">
              <w:rPr>
                <w:rFonts w:ascii="Times New Roman" w:eastAsia="Calibri" w:hAnsi="Times New Roman" w:cs="Times New Roman"/>
                <w:lang w:eastAsia="en-US"/>
              </w:rPr>
              <w:t>202</w:t>
            </w:r>
            <w:r w:rsidR="004B1375">
              <w:rPr>
                <w:rFonts w:ascii="Times New Roman" w:eastAsia="Calibri" w:hAnsi="Times New Roman" w:cs="Times New Roman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586D" w14:textId="0EA959FB" w:rsidR="006E57B0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</w:t>
            </w:r>
            <w:r w:rsidR="006E57B0" w:rsidRPr="00421D26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1ED2" w14:textId="32969375" w:rsidR="006E57B0" w:rsidRPr="004B1375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</w:t>
            </w:r>
            <w:r w:rsidR="00954E05">
              <w:rPr>
                <w:rFonts w:ascii="Times New Roman" w:eastAsia="Calibri" w:hAnsi="Times New Roman" w:cs="Times New Roman"/>
                <w:lang w:val="uk-UA" w:eastAsia="en-US"/>
              </w:rPr>
              <w:t>89,40</w:t>
            </w:r>
          </w:p>
        </w:tc>
      </w:tr>
      <w:tr w:rsidR="006E57B0" w:rsidRPr="00421D26" w14:paraId="5C93D71C" w14:textId="77777777" w:rsidTr="006E57B0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A262" w14:textId="462D2BE2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421D26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CD0544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7978" w14:textId="0636B4BE" w:rsidR="006E57B0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Сок</w:t>
            </w:r>
            <w:proofErr w:type="spellStart"/>
            <w:r w:rsidR="00954E05">
              <w:rPr>
                <w:rFonts w:ascii="Times New Roman" w:hAnsi="Times New Roman"/>
                <w:lang w:val="uk-UA"/>
              </w:rPr>
              <w:t>и</w:t>
            </w:r>
            <w:r>
              <w:rPr>
                <w:rFonts w:ascii="Times New Roman" w:hAnsi="Times New Roman"/>
                <w:lang w:val="uk-UA"/>
              </w:rPr>
              <w:t>ра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колун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D1B4" w14:textId="1A11589F" w:rsidR="006E57B0" w:rsidRPr="00421D26" w:rsidRDefault="006E57B0" w:rsidP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A974" w14:textId="3628AA95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906C" w14:textId="0FDD7CDE" w:rsidR="006E57B0" w:rsidRPr="00421D26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4B70" w14:textId="5BCDC0CC" w:rsidR="006E57B0" w:rsidRPr="00421D26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55</w:t>
            </w:r>
            <w:r w:rsidR="006E57B0" w:rsidRPr="00421D26">
              <w:rPr>
                <w:rFonts w:ascii="Times New Roman" w:eastAsia="Calibri" w:hAnsi="Times New Roman" w:cs="Times New Roman"/>
                <w:lang w:eastAsia="en-US"/>
              </w:rPr>
              <w:t>4,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="006E57B0" w:rsidRPr="00421D26"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</w:tr>
      <w:tr w:rsidR="00CD0544" w:rsidRPr="00421D26" w14:paraId="77683A3C" w14:textId="77777777" w:rsidTr="006E57B0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BEFF" w14:textId="318AC05B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49D" w14:textId="23B6C438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Сок</w:t>
            </w:r>
            <w:proofErr w:type="spellStart"/>
            <w:r w:rsidR="00954E05">
              <w:rPr>
                <w:rFonts w:ascii="Times New Roman" w:hAnsi="Times New Roman"/>
                <w:lang w:val="uk-UA"/>
              </w:rPr>
              <w:t>и</w:t>
            </w:r>
            <w:r>
              <w:rPr>
                <w:rFonts w:ascii="Times New Roman" w:hAnsi="Times New Roman"/>
                <w:lang w:val="uk-UA"/>
              </w:rPr>
              <w:t>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273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4E16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6055" w14:textId="5DB0D9B2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7B84" w14:textId="649C6B9C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390,00</w:t>
            </w:r>
          </w:p>
        </w:tc>
      </w:tr>
      <w:tr w:rsidR="00CD0544" w:rsidRPr="00421D26" w14:paraId="3B832762" w14:textId="77777777" w:rsidTr="006E57B0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5AA1" w14:textId="5FD939BA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DB62" w14:textId="2B8890A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Лопата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штик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130D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8208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6278" w14:textId="312228B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6F35" w14:textId="0680CA5A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30,00</w:t>
            </w:r>
          </w:p>
        </w:tc>
      </w:tr>
      <w:tr w:rsidR="00CD0544" w:rsidRPr="00421D26" w14:paraId="78DBFFA6" w14:textId="77777777" w:rsidTr="006E57B0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2F40" w14:textId="13FB665B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7C98" w14:textId="2E926788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Лопата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C4F6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0DE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73C6" w14:textId="419AA845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4593" w14:textId="6A6BC262" w:rsidR="00CD0544" w:rsidRPr="00421D26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70,00</w:t>
            </w:r>
          </w:p>
        </w:tc>
      </w:tr>
      <w:tr w:rsidR="00CD0544" w:rsidRPr="00421D26" w14:paraId="1B25CB77" w14:textId="77777777" w:rsidTr="006E57B0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9B35" w14:textId="430D284E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2B6" w14:textId="105A2DEF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Грабл</w:t>
            </w:r>
            <w:proofErr w:type="spellEnd"/>
            <w:r w:rsidRPr="003533AF">
              <w:rPr>
                <w:rFonts w:ascii="Times New Roman" w:hAnsi="Times New Roman"/>
                <w:lang w:val="uk-UA"/>
              </w:rPr>
              <w:t>і</w:t>
            </w:r>
            <w:r>
              <w:rPr>
                <w:rFonts w:ascii="Times New Roman" w:hAnsi="Times New Roman"/>
                <w:lang w:val="uk-UA"/>
              </w:rPr>
              <w:t xml:space="preserve"> металев</w:t>
            </w:r>
            <w:r w:rsidRPr="003533AF">
              <w:rPr>
                <w:rFonts w:ascii="Times New Roman" w:hAnsi="Times New Roman"/>
                <w:lang w:val="uk-UA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6D85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5325" w14:textId="77777777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8563" w14:textId="6EA0D4E8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03BA" w14:textId="2B14B321" w:rsidR="00CD0544" w:rsidRPr="00421D26" w:rsidRDefault="00CD0544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26,00</w:t>
            </w:r>
          </w:p>
        </w:tc>
      </w:tr>
      <w:tr w:rsidR="006E57B0" w:rsidRPr="00421D26" w14:paraId="35A77252" w14:textId="77777777" w:rsidTr="006E57B0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3BB1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CC12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421D26">
              <w:rPr>
                <w:rFonts w:ascii="Times New Roman" w:eastAsia="Calibri" w:hAnsi="Times New Roman" w:cs="Times New Roman"/>
                <w:lang w:eastAsia="en-US"/>
              </w:rPr>
              <w:t>Всього</w:t>
            </w:r>
            <w:proofErr w:type="spellEnd"/>
            <w:r w:rsidRPr="00421D26">
              <w:rPr>
                <w:rFonts w:ascii="Times New Roman" w:eastAsia="Calibri" w:hAnsi="Times New Roman" w:cs="Times New Roman"/>
                <w:lang w:eastAsia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8F0E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CEA0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8EFD" w14:textId="77777777" w:rsidR="006E57B0" w:rsidRPr="00421D26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8F6" w14:textId="0A287E73" w:rsidR="006E57B0" w:rsidRPr="004B1375" w:rsidRDefault="00CD0544" w:rsidP="00CD0544">
            <w:pPr>
              <w:spacing w:line="256" w:lineRule="auto"/>
              <w:rPr>
                <w:rFonts w:ascii="Times New Roman" w:eastAsia="Calibri" w:hAnsi="Times New Roman" w:cs="Times New Roman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39</w:t>
            </w:r>
            <w:r w:rsidR="00954E05">
              <w:rPr>
                <w:rFonts w:ascii="Times New Roman" w:eastAsia="Calibri" w:hAnsi="Times New Roman" w:cs="Times New Roman"/>
                <w:lang w:val="uk-UA" w:eastAsia="en-US"/>
              </w:rPr>
              <w:t>74,40</w:t>
            </w:r>
          </w:p>
        </w:tc>
      </w:tr>
    </w:tbl>
    <w:p w14:paraId="797D694A" w14:textId="77777777" w:rsidR="006E57B0" w:rsidRPr="00421D26" w:rsidRDefault="006E57B0" w:rsidP="006E57B0">
      <w:pPr>
        <w:rPr>
          <w:rFonts w:ascii="Times New Roman" w:eastAsia="Calibri" w:hAnsi="Times New Roman" w:cs="Times New Roman"/>
          <w:lang w:eastAsia="en-US"/>
        </w:rPr>
      </w:pP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Прямі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</w:p>
    <w:p w14:paraId="5B3D3CD5" w14:textId="17FCD31F" w:rsidR="006E57B0" w:rsidRPr="00421D26" w:rsidRDefault="006E57B0" w:rsidP="006E57B0">
      <w:pPr>
        <w:rPr>
          <w:rFonts w:ascii="Times New Roman" w:eastAsia="Calibri" w:hAnsi="Times New Roman" w:cs="Times New Roman"/>
          <w:lang w:eastAsia="en-US"/>
        </w:rPr>
      </w:pPr>
      <w:r w:rsidRPr="00421D26">
        <w:rPr>
          <w:rFonts w:ascii="Times New Roman" w:eastAsia="Calibri" w:hAnsi="Times New Roman" w:cs="Times New Roman"/>
          <w:lang w:eastAsia="en-US"/>
        </w:rPr>
        <w:t>(</w:t>
      </w:r>
      <w:r w:rsidR="007F1633">
        <w:rPr>
          <w:rFonts w:ascii="Times New Roman" w:eastAsia="Calibri" w:hAnsi="Times New Roman" w:cs="Times New Roman"/>
          <w:lang w:val="uk-UA" w:eastAsia="en-US"/>
        </w:rPr>
        <w:t>1</w:t>
      </w:r>
      <w:r w:rsidR="005E63AC">
        <w:rPr>
          <w:rFonts w:ascii="Times New Roman" w:eastAsia="Calibri" w:hAnsi="Times New Roman" w:cs="Times New Roman"/>
          <w:lang w:val="uk-UA" w:eastAsia="en-US"/>
        </w:rPr>
        <w:t>22071</w:t>
      </w:r>
      <w:r w:rsidR="007F1633">
        <w:rPr>
          <w:rFonts w:ascii="Times New Roman" w:eastAsia="Calibri" w:hAnsi="Times New Roman" w:cs="Times New Roman"/>
          <w:lang w:val="uk-UA" w:eastAsia="en-US"/>
        </w:rPr>
        <w:t>,00</w:t>
      </w:r>
      <w:r w:rsidRPr="00421D26">
        <w:rPr>
          <w:rFonts w:ascii="Times New Roman" w:eastAsia="Calibri" w:hAnsi="Times New Roman" w:cs="Times New Roman"/>
          <w:lang w:eastAsia="en-US"/>
        </w:rPr>
        <w:t>+</w:t>
      </w:r>
      <w:r w:rsidR="00CD0544">
        <w:rPr>
          <w:rFonts w:ascii="Times New Roman" w:eastAsia="Calibri" w:hAnsi="Times New Roman" w:cs="Times New Roman"/>
          <w:lang w:eastAsia="en-US"/>
        </w:rPr>
        <w:t>39</w:t>
      </w:r>
      <w:r w:rsidR="00CA048F">
        <w:rPr>
          <w:rFonts w:ascii="Times New Roman" w:eastAsia="Calibri" w:hAnsi="Times New Roman" w:cs="Times New Roman"/>
          <w:lang w:val="uk-UA" w:eastAsia="en-US"/>
        </w:rPr>
        <w:t>74,40</w:t>
      </w:r>
      <w:r w:rsidRPr="00421D26">
        <w:rPr>
          <w:rFonts w:ascii="Times New Roman" w:eastAsia="Calibri" w:hAnsi="Times New Roman" w:cs="Times New Roman"/>
          <w:lang w:eastAsia="en-US"/>
        </w:rPr>
        <w:t>) =1</w:t>
      </w:r>
      <w:r w:rsidR="00CA048F">
        <w:rPr>
          <w:rFonts w:ascii="Times New Roman" w:eastAsia="Calibri" w:hAnsi="Times New Roman" w:cs="Times New Roman"/>
          <w:lang w:val="uk-UA" w:eastAsia="en-US"/>
        </w:rPr>
        <w:t>26045,</w:t>
      </w:r>
      <w:proofErr w:type="gramStart"/>
      <w:r w:rsidR="00CA048F">
        <w:rPr>
          <w:rFonts w:ascii="Times New Roman" w:eastAsia="Calibri" w:hAnsi="Times New Roman" w:cs="Times New Roman"/>
          <w:lang w:val="uk-UA" w:eastAsia="en-US"/>
        </w:rPr>
        <w:t>40</w:t>
      </w:r>
      <w:r w:rsidRPr="00421D26">
        <w:rPr>
          <w:rFonts w:ascii="Times New Roman" w:eastAsia="Calibri" w:hAnsi="Times New Roman" w:cs="Times New Roman"/>
          <w:lang w:eastAsia="en-US"/>
        </w:rPr>
        <w:t xml:space="preserve"> :</w:t>
      </w:r>
      <w:proofErr w:type="gramEnd"/>
      <w:r w:rsidRPr="00421D26">
        <w:rPr>
          <w:rFonts w:ascii="Times New Roman" w:eastAsia="Calibri" w:hAnsi="Times New Roman" w:cs="Times New Roman"/>
          <w:lang w:eastAsia="en-US"/>
        </w:rPr>
        <w:t xml:space="preserve"> 2</w:t>
      </w:r>
      <w:r w:rsidR="007F1633">
        <w:rPr>
          <w:rFonts w:ascii="Times New Roman" w:eastAsia="Calibri" w:hAnsi="Times New Roman" w:cs="Times New Roman"/>
          <w:lang w:val="uk-UA" w:eastAsia="en-US"/>
        </w:rPr>
        <w:t>6</w:t>
      </w:r>
      <w:r w:rsidR="00CA048F">
        <w:rPr>
          <w:rFonts w:ascii="Times New Roman" w:eastAsia="Calibri" w:hAnsi="Times New Roman" w:cs="Times New Roman"/>
          <w:lang w:val="uk-UA" w:eastAsia="en-US"/>
        </w:rPr>
        <w:t>1</w:t>
      </w:r>
      <w:r w:rsidRPr="00421D26">
        <w:rPr>
          <w:rFonts w:ascii="Times New Roman" w:eastAsia="Calibri" w:hAnsi="Times New Roman" w:cs="Times New Roman"/>
          <w:lang w:eastAsia="en-US"/>
        </w:rPr>
        <w:t xml:space="preserve"> : 8 = </w:t>
      </w:r>
      <w:r w:rsidR="00CA048F">
        <w:rPr>
          <w:rFonts w:ascii="Times New Roman" w:eastAsia="Calibri" w:hAnsi="Times New Roman" w:cs="Times New Roman"/>
          <w:lang w:val="uk-UA" w:eastAsia="en-US"/>
        </w:rPr>
        <w:t>60,37</w:t>
      </w:r>
      <w:r w:rsidRPr="00421D26">
        <w:rPr>
          <w:rFonts w:ascii="Times New Roman" w:eastAsia="Calibri" w:hAnsi="Times New Roman" w:cs="Times New Roman"/>
          <w:lang w:eastAsia="en-US"/>
        </w:rPr>
        <w:t xml:space="preserve"> грн.</w:t>
      </w:r>
    </w:p>
    <w:p w14:paraId="5753A872" w14:textId="77777777" w:rsidR="006E57B0" w:rsidRPr="00421D26" w:rsidRDefault="006E57B0" w:rsidP="006E57B0">
      <w:pPr>
        <w:rPr>
          <w:rFonts w:ascii="Times New Roman" w:eastAsia="Calibri" w:hAnsi="Times New Roman" w:cs="Times New Roman"/>
          <w:lang w:eastAsia="en-US"/>
        </w:rPr>
      </w:pP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Адміністративні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витрати</w:t>
      </w:r>
      <w:proofErr w:type="spellEnd"/>
    </w:p>
    <w:p w14:paraId="3F71FAED" w14:textId="2966F427" w:rsidR="006E57B0" w:rsidRPr="00421D26" w:rsidRDefault="00CA048F" w:rsidP="006E57B0">
      <w:pPr>
        <w:rPr>
          <w:rFonts w:ascii="Times New Roman" w:eastAsia="Calibri" w:hAnsi="Times New Roman" w:cs="Times New Roman"/>
          <w:lang w:val="uk-UA" w:eastAsia="en-US"/>
        </w:rPr>
      </w:pPr>
      <w:r>
        <w:rPr>
          <w:rFonts w:ascii="Times New Roman" w:eastAsia="Calibri" w:hAnsi="Times New Roman" w:cs="Times New Roman"/>
          <w:lang w:val="uk-UA" w:eastAsia="en-US"/>
        </w:rPr>
        <w:t>122071</w:t>
      </w:r>
      <w:r w:rsidR="006E2159">
        <w:rPr>
          <w:rFonts w:ascii="Times New Roman" w:eastAsia="Calibri" w:hAnsi="Times New Roman" w:cs="Times New Roman"/>
          <w:lang w:val="uk-UA" w:eastAsia="en-US"/>
        </w:rPr>
        <w:t>,00</w:t>
      </w:r>
      <w:r w:rsidR="006E57B0" w:rsidRPr="00421D26">
        <w:rPr>
          <w:rFonts w:ascii="Times New Roman" w:eastAsia="Calibri" w:hAnsi="Times New Roman" w:cs="Times New Roman"/>
          <w:lang w:eastAsia="en-US"/>
        </w:rPr>
        <w:t xml:space="preserve"> : 2</w:t>
      </w:r>
      <w:r w:rsidR="006E2159">
        <w:rPr>
          <w:rFonts w:ascii="Times New Roman" w:eastAsia="Calibri" w:hAnsi="Times New Roman" w:cs="Times New Roman"/>
          <w:lang w:val="uk-UA" w:eastAsia="en-US"/>
        </w:rPr>
        <w:t>6</w:t>
      </w:r>
      <w:r>
        <w:rPr>
          <w:rFonts w:ascii="Times New Roman" w:eastAsia="Calibri" w:hAnsi="Times New Roman" w:cs="Times New Roman"/>
          <w:lang w:val="uk-UA" w:eastAsia="en-US"/>
        </w:rPr>
        <w:t>1</w:t>
      </w:r>
      <w:r w:rsidR="006E57B0" w:rsidRPr="00421D26">
        <w:rPr>
          <w:rFonts w:ascii="Times New Roman" w:eastAsia="Calibri" w:hAnsi="Times New Roman" w:cs="Times New Roman"/>
          <w:lang w:eastAsia="en-US"/>
        </w:rPr>
        <w:t xml:space="preserve"> : 8 х 0,15 =</w:t>
      </w:r>
      <w:r w:rsidR="006E2159">
        <w:rPr>
          <w:rFonts w:ascii="Times New Roman" w:eastAsia="Calibri" w:hAnsi="Times New Roman" w:cs="Times New Roman"/>
          <w:lang w:val="uk-UA" w:eastAsia="en-US"/>
        </w:rPr>
        <w:t>8,</w:t>
      </w:r>
      <w:r>
        <w:rPr>
          <w:rFonts w:ascii="Times New Roman" w:eastAsia="Calibri" w:hAnsi="Times New Roman" w:cs="Times New Roman"/>
          <w:lang w:val="uk-UA" w:eastAsia="en-US"/>
        </w:rPr>
        <w:t>77</w:t>
      </w:r>
      <w:r w:rsidR="00CD0544">
        <w:rPr>
          <w:rFonts w:ascii="Times New Roman" w:eastAsia="Calibri" w:hAnsi="Times New Roman" w:cs="Times New Roman"/>
          <w:lang w:eastAsia="en-US"/>
        </w:rPr>
        <w:t>гр</w:t>
      </w:r>
      <w:r w:rsidR="006E57B0" w:rsidRPr="00421D26">
        <w:rPr>
          <w:rFonts w:ascii="Times New Roman" w:eastAsia="Calibri" w:hAnsi="Times New Roman" w:cs="Times New Roman"/>
          <w:lang w:eastAsia="en-US"/>
        </w:rPr>
        <w:t>н.</w:t>
      </w:r>
    </w:p>
    <w:p w14:paraId="12B423F4" w14:textId="77777777" w:rsidR="006E57B0" w:rsidRPr="00421D26" w:rsidRDefault="006E57B0" w:rsidP="006E57B0">
      <w:pPr>
        <w:rPr>
          <w:rFonts w:ascii="Times New Roman" w:eastAsia="Calibri" w:hAnsi="Times New Roman" w:cs="Times New Roman"/>
          <w:lang w:eastAsia="en-US"/>
        </w:rPr>
      </w:pP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Вартість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надання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соціальної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протягом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однієї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людино-години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>:</w:t>
      </w:r>
    </w:p>
    <w:p w14:paraId="23D3F08E" w14:textId="2CCF24ED" w:rsidR="006E57B0" w:rsidRPr="00421D26" w:rsidRDefault="009F410D" w:rsidP="006E57B0">
      <w:pPr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val="uk-UA" w:eastAsia="en-US"/>
        </w:rPr>
        <w:t>60,37</w:t>
      </w:r>
      <w:r w:rsidR="006E57B0" w:rsidRPr="00421D26">
        <w:rPr>
          <w:rFonts w:ascii="Times New Roman" w:eastAsia="Calibri" w:hAnsi="Times New Roman" w:cs="Times New Roman"/>
          <w:lang w:eastAsia="en-US"/>
        </w:rPr>
        <w:t xml:space="preserve">+ </w:t>
      </w:r>
      <w:r w:rsidR="006E2159">
        <w:rPr>
          <w:rFonts w:ascii="Times New Roman" w:eastAsia="Calibri" w:hAnsi="Times New Roman" w:cs="Times New Roman"/>
          <w:lang w:val="uk-UA" w:eastAsia="en-US"/>
        </w:rPr>
        <w:t>8,</w:t>
      </w:r>
      <w:r>
        <w:rPr>
          <w:rFonts w:ascii="Times New Roman" w:eastAsia="Calibri" w:hAnsi="Times New Roman" w:cs="Times New Roman"/>
          <w:lang w:val="uk-UA" w:eastAsia="en-US"/>
        </w:rPr>
        <w:t>77</w:t>
      </w:r>
      <w:r w:rsidR="006E57B0" w:rsidRPr="00421D26">
        <w:rPr>
          <w:rFonts w:ascii="Times New Roman" w:eastAsia="Calibri" w:hAnsi="Times New Roman" w:cs="Times New Roman"/>
          <w:lang w:eastAsia="en-US"/>
        </w:rPr>
        <w:t xml:space="preserve">= </w:t>
      </w:r>
      <w:r w:rsidR="00CD0544">
        <w:rPr>
          <w:rFonts w:ascii="Times New Roman" w:eastAsia="Calibri" w:hAnsi="Times New Roman" w:cs="Times New Roman"/>
          <w:lang w:eastAsia="en-US"/>
        </w:rPr>
        <w:t>6</w:t>
      </w:r>
      <w:r>
        <w:rPr>
          <w:rFonts w:ascii="Times New Roman" w:eastAsia="Calibri" w:hAnsi="Times New Roman" w:cs="Times New Roman"/>
          <w:lang w:val="uk-UA" w:eastAsia="en-US"/>
        </w:rPr>
        <w:t>9,14</w:t>
      </w:r>
      <w:r w:rsidR="006E57B0" w:rsidRPr="00421D26">
        <w:rPr>
          <w:rFonts w:ascii="Times New Roman" w:eastAsia="Calibri" w:hAnsi="Times New Roman" w:cs="Times New Roman"/>
          <w:lang w:eastAsia="en-US"/>
        </w:rPr>
        <w:t xml:space="preserve"> грн.</w:t>
      </w:r>
    </w:p>
    <w:p w14:paraId="2349062E" w14:textId="5278377F" w:rsidR="000A054A" w:rsidRDefault="006E57B0" w:rsidP="006E57B0">
      <w:pPr>
        <w:rPr>
          <w:rFonts w:ascii="Times New Roman" w:hAnsi="Times New Roman"/>
          <w:lang w:val="uk-UA"/>
        </w:rPr>
      </w:pPr>
      <w:r w:rsidRPr="00421D26">
        <w:rPr>
          <w:rFonts w:ascii="Times New Roman" w:eastAsia="Calibri" w:hAnsi="Times New Roman" w:cs="Times New Roman"/>
          <w:lang w:eastAsia="en-US"/>
        </w:rPr>
        <w:t xml:space="preserve">Година на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переміщення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20 </w:t>
      </w:r>
      <w:proofErr w:type="spellStart"/>
      <w:proofErr w:type="gramStart"/>
      <w:r w:rsidRPr="00421D26">
        <w:rPr>
          <w:rFonts w:ascii="Times New Roman" w:eastAsia="Calibri" w:hAnsi="Times New Roman" w:cs="Times New Roman"/>
          <w:lang w:eastAsia="en-US"/>
        </w:rPr>
        <w:t>хв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>.(</w:t>
      </w:r>
      <w:proofErr w:type="gramEnd"/>
      <w:r w:rsidRPr="00421D26">
        <w:rPr>
          <w:rFonts w:ascii="Times New Roman" w:eastAsia="Calibri" w:hAnsi="Times New Roman" w:cs="Times New Roman"/>
          <w:lang w:eastAsia="en-US"/>
        </w:rPr>
        <w:t>0,33 год.)</w:t>
      </w:r>
      <w:proofErr w:type="spellStart"/>
      <w:r w:rsidR="004D4AF2">
        <w:rPr>
          <w:rFonts w:ascii="Times New Roman" w:eastAsia="Calibri" w:hAnsi="Times New Roman" w:cs="Times New Roman"/>
          <w:lang w:eastAsia="en-US"/>
        </w:rPr>
        <w:t>в</w:t>
      </w:r>
      <w:r w:rsidR="000A054A">
        <w:rPr>
          <w:rFonts w:ascii="Times New Roman" w:eastAsia="Calibri" w:hAnsi="Times New Roman" w:cs="Times New Roman"/>
          <w:lang w:eastAsia="en-US"/>
        </w:rPr>
        <w:t>итрати</w:t>
      </w:r>
      <w:proofErr w:type="spellEnd"/>
      <w:r w:rsidR="000A054A">
        <w:rPr>
          <w:rFonts w:ascii="Times New Roman" w:eastAsia="Calibri" w:hAnsi="Times New Roman" w:cs="Times New Roman"/>
          <w:lang w:eastAsia="en-US"/>
        </w:rPr>
        <w:t xml:space="preserve"> часу на </w:t>
      </w:r>
      <w:proofErr w:type="spellStart"/>
      <w:r w:rsidR="000A054A">
        <w:rPr>
          <w:rFonts w:ascii="Times New Roman" w:eastAsia="Calibri" w:hAnsi="Times New Roman" w:cs="Times New Roman"/>
          <w:lang w:eastAsia="en-US"/>
        </w:rPr>
        <w:t>перем</w:t>
      </w:r>
      <w:r w:rsidR="000A054A" w:rsidRPr="003533AF">
        <w:rPr>
          <w:rFonts w:ascii="Times New Roman" w:hAnsi="Times New Roman"/>
          <w:lang w:val="uk-UA"/>
        </w:rPr>
        <w:t>і</w:t>
      </w:r>
      <w:r w:rsidR="000A054A">
        <w:rPr>
          <w:rFonts w:ascii="Times New Roman" w:hAnsi="Times New Roman"/>
          <w:lang w:val="uk-UA"/>
        </w:rPr>
        <w:t>щення</w:t>
      </w:r>
      <w:proofErr w:type="spellEnd"/>
      <w:r w:rsidR="000A054A">
        <w:rPr>
          <w:rFonts w:ascii="Times New Roman" w:hAnsi="Times New Roman"/>
          <w:lang w:val="uk-UA"/>
        </w:rPr>
        <w:t xml:space="preserve"> : 20 м</w:t>
      </w:r>
      <w:r w:rsidR="000A054A" w:rsidRPr="003533AF">
        <w:rPr>
          <w:rFonts w:ascii="Times New Roman" w:hAnsi="Times New Roman"/>
          <w:lang w:val="uk-UA"/>
        </w:rPr>
        <w:t>і</w:t>
      </w:r>
      <w:r w:rsidR="000A054A">
        <w:rPr>
          <w:rFonts w:ascii="Times New Roman" w:hAnsi="Times New Roman"/>
          <w:lang w:val="uk-UA"/>
        </w:rPr>
        <w:t>нут = 6</w:t>
      </w:r>
      <w:r w:rsidR="009E467E">
        <w:rPr>
          <w:rFonts w:ascii="Times New Roman" w:hAnsi="Times New Roman"/>
          <w:lang w:val="uk-UA"/>
        </w:rPr>
        <w:t>9,14</w:t>
      </w:r>
      <w:r w:rsidR="000A054A">
        <w:rPr>
          <w:rFonts w:ascii="Times New Roman" w:hAnsi="Times New Roman"/>
          <w:lang w:val="uk-UA"/>
        </w:rPr>
        <w:t>/60х20 = 2</w:t>
      </w:r>
      <w:r w:rsidR="00C77F77">
        <w:rPr>
          <w:rFonts w:ascii="Times New Roman" w:hAnsi="Times New Roman"/>
          <w:lang w:val="uk-UA"/>
        </w:rPr>
        <w:t xml:space="preserve">2,82 </w:t>
      </w:r>
      <w:r w:rsidR="000A054A">
        <w:rPr>
          <w:rFonts w:ascii="Times New Roman" w:hAnsi="Times New Roman"/>
          <w:lang w:val="uk-UA"/>
        </w:rPr>
        <w:t xml:space="preserve"> грн.</w:t>
      </w:r>
    </w:p>
    <w:p w14:paraId="36326699" w14:textId="2EDCD9DE" w:rsidR="006E57B0" w:rsidRPr="00421D26" w:rsidRDefault="006E57B0" w:rsidP="006E57B0">
      <w:pPr>
        <w:rPr>
          <w:rFonts w:ascii="Times New Roman" w:eastAsia="Calibri" w:hAnsi="Times New Roman" w:cs="Times New Roman"/>
          <w:lang w:eastAsia="en-US"/>
        </w:rPr>
      </w:pP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Загальна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вартість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21D26">
        <w:rPr>
          <w:rFonts w:ascii="Times New Roman" w:eastAsia="Calibri" w:hAnsi="Times New Roman" w:cs="Times New Roman"/>
          <w:lang w:eastAsia="en-US"/>
        </w:rPr>
        <w:t>послуги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r w:rsidR="000A054A">
        <w:rPr>
          <w:rFonts w:ascii="Times New Roman" w:eastAsia="Calibri" w:hAnsi="Times New Roman" w:cs="Times New Roman"/>
          <w:lang w:eastAsia="en-US"/>
        </w:rPr>
        <w:t xml:space="preserve">на 1 годину </w:t>
      </w:r>
      <w:r w:rsidRPr="00421D26">
        <w:rPr>
          <w:rFonts w:ascii="Times New Roman" w:eastAsia="Calibri" w:hAnsi="Times New Roman" w:cs="Times New Roman"/>
          <w:lang w:eastAsia="en-US"/>
        </w:rPr>
        <w:t xml:space="preserve">з </w:t>
      </w:r>
      <w:proofErr w:type="spellStart"/>
      <w:proofErr w:type="gramStart"/>
      <w:r w:rsidRPr="00421D26">
        <w:rPr>
          <w:rFonts w:ascii="Times New Roman" w:eastAsia="Calibri" w:hAnsi="Times New Roman" w:cs="Times New Roman"/>
          <w:lang w:eastAsia="en-US"/>
        </w:rPr>
        <w:t>переміщенням</w:t>
      </w:r>
      <w:proofErr w:type="spellEnd"/>
      <w:r w:rsidRPr="00421D26">
        <w:rPr>
          <w:rFonts w:ascii="Times New Roman" w:eastAsia="Calibri" w:hAnsi="Times New Roman" w:cs="Times New Roman"/>
          <w:lang w:eastAsia="en-US"/>
        </w:rPr>
        <w:t xml:space="preserve"> :</w:t>
      </w:r>
      <w:proofErr w:type="gramEnd"/>
      <w:r w:rsidRPr="00421D26">
        <w:rPr>
          <w:rFonts w:ascii="Times New Roman" w:eastAsia="Calibri" w:hAnsi="Times New Roman" w:cs="Times New Roman"/>
          <w:lang w:eastAsia="en-US"/>
        </w:rPr>
        <w:t xml:space="preserve"> </w:t>
      </w:r>
      <w:r w:rsidR="000A054A">
        <w:rPr>
          <w:rFonts w:ascii="Times New Roman" w:eastAsia="Calibri" w:hAnsi="Times New Roman" w:cs="Times New Roman"/>
          <w:lang w:eastAsia="en-US"/>
        </w:rPr>
        <w:t>6</w:t>
      </w:r>
      <w:r w:rsidR="00133936">
        <w:rPr>
          <w:rFonts w:ascii="Times New Roman" w:eastAsia="Calibri" w:hAnsi="Times New Roman" w:cs="Times New Roman"/>
          <w:lang w:val="uk-UA" w:eastAsia="en-US"/>
        </w:rPr>
        <w:t>9,14</w:t>
      </w:r>
      <w:r w:rsidRPr="00421D26">
        <w:rPr>
          <w:rFonts w:ascii="Times New Roman" w:eastAsia="Calibri" w:hAnsi="Times New Roman" w:cs="Times New Roman"/>
          <w:lang w:eastAsia="en-US"/>
        </w:rPr>
        <w:t xml:space="preserve"> + </w:t>
      </w:r>
      <w:r w:rsidR="000A054A">
        <w:rPr>
          <w:rFonts w:ascii="Times New Roman" w:eastAsia="Calibri" w:hAnsi="Times New Roman" w:cs="Times New Roman"/>
          <w:lang w:eastAsia="en-US"/>
        </w:rPr>
        <w:t>2</w:t>
      </w:r>
      <w:r w:rsidR="00133936">
        <w:rPr>
          <w:rFonts w:ascii="Times New Roman" w:eastAsia="Calibri" w:hAnsi="Times New Roman" w:cs="Times New Roman"/>
          <w:lang w:val="uk-UA" w:eastAsia="en-US"/>
        </w:rPr>
        <w:t>2,82</w:t>
      </w:r>
      <w:r w:rsidRPr="00421D26">
        <w:rPr>
          <w:rFonts w:ascii="Times New Roman" w:eastAsia="Calibri" w:hAnsi="Times New Roman" w:cs="Times New Roman"/>
          <w:lang w:eastAsia="en-US"/>
        </w:rPr>
        <w:t xml:space="preserve"> = </w:t>
      </w:r>
      <w:r w:rsidR="00133936">
        <w:rPr>
          <w:rFonts w:ascii="Times New Roman" w:eastAsia="Calibri" w:hAnsi="Times New Roman" w:cs="Times New Roman"/>
          <w:lang w:val="uk-UA" w:eastAsia="en-US"/>
        </w:rPr>
        <w:t>91,96</w:t>
      </w:r>
      <w:r w:rsidRPr="00421D26">
        <w:rPr>
          <w:rFonts w:ascii="Times New Roman" w:eastAsia="Calibri" w:hAnsi="Times New Roman" w:cs="Times New Roman"/>
          <w:lang w:eastAsia="en-US"/>
        </w:rPr>
        <w:t xml:space="preserve"> грн.</w:t>
      </w:r>
    </w:p>
    <w:p w14:paraId="4696C529" w14:textId="7EBF0413" w:rsidR="006E57B0" w:rsidRDefault="006E57B0" w:rsidP="006E57B0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421D26">
        <w:rPr>
          <w:rFonts w:ascii="Times New Roman" w:hAnsi="Times New Roman"/>
          <w:sz w:val="24"/>
          <w:szCs w:val="24"/>
          <w:lang w:val="uk-UA"/>
        </w:rPr>
        <w:t xml:space="preserve">Диференційована вартість послуги  на дому </w:t>
      </w:r>
      <w:r w:rsidR="00133936">
        <w:rPr>
          <w:rFonts w:ascii="Times New Roman" w:hAnsi="Times New Roman"/>
          <w:sz w:val="24"/>
          <w:szCs w:val="24"/>
          <w:lang w:val="uk-UA"/>
        </w:rPr>
        <w:t>91,96</w:t>
      </w:r>
      <w:r w:rsidRPr="00421D26">
        <w:rPr>
          <w:rFonts w:ascii="Times New Roman" w:hAnsi="Times New Roman"/>
          <w:sz w:val="24"/>
          <w:szCs w:val="24"/>
          <w:lang w:val="uk-UA"/>
        </w:rPr>
        <w:t xml:space="preserve"> х 75% = </w:t>
      </w:r>
      <w:r w:rsidR="000A054A">
        <w:rPr>
          <w:rFonts w:ascii="Times New Roman" w:hAnsi="Times New Roman"/>
          <w:sz w:val="24"/>
          <w:szCs w:val="24"/>
          <w:lang w:val="uk-UA"/>
        </w:rPr>
        <w:t>6</w:t>
      </w:r>
      <w:r w:rsidR="00133936">
        <w:rPr>
          <w:rFonts w:ascii="Times New Roman" w:hAnsi="Times New Roman"/>
          <w:sz w:val="24"/>
          <w:szCs w:val="24"/>
          <w:lang w:val="uk-UA"/>
        </w:rPr>
        <w:t>8,97</w:t>
      </w:r>
      <w:r w:rsidRPr="00421D26">
        <w:rPr>
          <w:rFonts w:ascii="Times New Roman" w:hAnsi="Times New Roman"/>
          <w:sz w:val="24"/>
          <w:szCs w:val="24"/>
          <w:lang w:val="uk-UA"/>
        </w:rPr>
        <w:t>грн.</w:t>
      </w:r>
    </w:p>
    <w:p w14:paraId="49EA9E7E" w14:textId="77777777" w:rsidR="000A054A" w:rsidRDefault="000A054A" w:rsidP="006E57B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14:paraId="4C88BE5F" w14:textId="66D3BBD1" w:rsidR="000A054A" w:rsidRPr="00392929" w:rsidRDefault="000A054A" w:rsidP="006E57B0">
      <w:pPr>
        <w:pStyle w:val="a6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392929">
        <w:rPr>
          <w:rFonts w:ascii="Times New Roman" w:hAnsi="Times New Roman"/>
          <w:b/>
          <w:bCs/>
          <w:sz w:val="24"/>
          <w:szCs w:val="24"/>
          <w:lang w:val="uk-UA"/>
        </w:rPr>
        <w:t xml:space="preserve">Головний бухгалтер                             </w:t>
      </w:r>
      <w:r w:rsidR="0010599F" w:rsidRPr="00392929">
        <w:rPr>
          <w:rFonts w:ascii="Times New Roman" w:hAnsi="Times New Roman"/>
          <w:b/>
          <w:bCs/>
          <w:sz w:val="24"/>
          <w:szCs w:val="24"/>
          <w:lang w:val="uk-UA"/>
        </w:rPr>
        <w:t>Людмила МАРЧЕНКО</w:t>
      </w:r>
    </w:p>
    <w:p w14:paraId="68F38D99" w14:textId="20D2B9E5" w:rsidR="006E57B0" w:rsidRPr="0017271B" w:rsidRDefault="006E57B0" w:rsidP="006E57B0">
      <w:pPr>
        <w:tabs>
          <w:tab w:val="left" w:pos="5430"/>
        </w:tabs>
        <w:rPr>
          <w:rFonts w:eastAsia="Calibri"/>
          <w:b/>
          <w:sz w:val="22"/>
          <w:szCs w:val="22"/>
          <w:lang w:val="uk-UA" w:eastAsia="en-US"/>
        </w:rPr>
      </w:pPr>
      <w:r w:rsidRPr="0017271B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                </w:t>
      </w:r>
    </w:p>
    <w:p w14:paraId="628C24FC" w14:textId="77777777" w:rsidR="006E57B0" w:rsidRPr="00421D26" w:rsidRDefault="006E57B0" w:rsidP="006E57B0">
      <w:pPr>
        <w:pStyle w:val="20"/>
        <w:rPr>
          <w:sz w:val="28"/>
          <w:szCs w:val="28"/>
        </w:rPr>
      </w:pPr>
      <w:r w:rsidRPr="00421D26">
        <w:rPr>
          <w:sz w:val="28"/>
          <w:szCs w:val="28"/>
        </w:rPr>
        <w:lastRenderedPageBreak/>
        <w:t>Перелік   платних  соціальних послуг, що надаються робітником з комплексного обслуговування та ремонту будівель відділення організації надання адресної натуральної та грошової допомоги норма часу на їх виконання та вартість послуги</w:t>
      </w:r>
    </w:p>
    <w:p w14:paraId="3573C1CC" w14:textId="77777777" w:rsidR="006E57B0" w:rsidRPr="0017271B" w:rsidRDefault="006E57B0" w:rsidP="006E57B0">
      <w:pPr>
        <w:rPr>
          <w:rFonts w:hint="eastAsia"/>
          <w:lang w:val="uk-UA"/>
        </w:rPr>
      </w:pPr>
      <w:r w:rsidRPr="0017271B">
        <w:rPr>
          <w:lang w:val="uk-UA"/>
        </w:rPr>
        <w:t xml:space="preserve">           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274"/>
        <w:gridCol w:w="1134"/>
        <w:gridCol w:w="709"/>
        <w:gridCol w:w="567"/>
        <w:gridCol w:w="708"/>
        <w:gridCol w:w="709"/>
        <w:gridCol w:w="992"/>
        <w:gridCol w:w="1276"/>
      </w:tblGrid>
      <w:tr w:rsidR="006E57B0" w:rsidRPr="00AE149A" w14:paraId="595A63D5" w14:textId="77777777" w:rsidTr="006E57B0">
        <w:trPr>
          <w:cantSplit/>
          <w:trHeight w:val="583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7851" w14:textId="77777777" w:rsidR="006E57B0" w:rsidRPr="00AE149A" w:rsidRDefault="006E57B0">
            <w:pPr>
              <w:spacing w:line="256" w:lineRule="auto"/>
              <w:ind w:hanging="24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5BA80A9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п/п</w:t>
            </w:r>
          </w:p>
          <w:p w14:paraId="6EE6A6F0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3356" w14:textId="77777777" w:rsidR="006E57B0" w:rsidRPr="00AE149A" w:rsidRDefault="006E57B0">
            <w:pPr>
              <w:pStyle w:val="1"/>
              <w:spacing w:line="256" w:lineRule="auto"/>
              <w:rPr>
                <w:b w:val="0"/>
                <w:bCs w:val="0"/>
                <w:lang w:eastAsia="en-US"/>
              </w:rPr>
            </w:pPr>
            <w:r w:rsidRPr="00AE149A">
              <w:rPr>
                <w:b w:val="0"/>
                <w:bCs w:val="0"/>
                <w:lang w:eastAsia="en-US"/>
              </w:rPr>
              <w:t>Перелік платний  соціальних послуг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1E51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Одиниця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вимірювання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EC7B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Витрати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часу на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переміщення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099F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Витрати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часу на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надання</w:t>
            </w:r>
            <w:proofErr w:type="spellEnd"/>
          </w:p>
          <w:p w14:paraId="2FFAD18F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послуги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хвилин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628A6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Вартість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послуги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100%</w:t>
            </w:r>
          </w:p>
          <w:p w14:paraId="52925001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(грн.)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1F30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Вартість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послуги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з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диференційованою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платою 75%</w:t>
            </w:r>
          </w:p>
          <w:p w14:paraId="68FD52B2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AE149A">
              <w:rPr>
                <w:rFonts w:ascii="Times New Roman" w:hAnsi="Times New Roman" w:cs="Times New Roman"/>
                <w:lang w:eastAsia="en-US"/>
              </w:rPr>
              <w:t>( грн.</w:t>
            </w:r>
            <w:proofErr w:type="gramEnd"/>
            <w:r w:rsidRPr="00AE149A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6E57B0" w:rsidRPr="00AE149A" w14:paraId="7502B413" w14:textId="77777777" w:rsidTr="006E57B0">
        <w:trPr>
          <w:cantSplit/>
          <w:trHeight w:val="17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D52A" w14:textId="77777777" w:rsidR="006E57B0" w:rsidRPr="00AE149A" w:rsidRDefault="006E57B0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lang w:val="uk-UA" w:eastAsia="en-US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B6F3" w14:textId="77777777" w:rsidR="006E57B0" w:rsidRPr="00AE149A" w:rsidRDefault="006E57B0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6A82" w14:textId="77777777" w:rsidR="006E57B0" w:rsidRPr="00AE149A" w:rsidRDefault="006E57B0">
            <w:pPr>
              <w:spacing w:line="256" w:lineRule="auto"/>
              <w:rPr>
                <w:rFonts w:ascii="Times New Roman" w:eastAsia="Calibri" w:hAnsi="Times New Roman" w:cs="Times New Roman"/>
                <w:b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DC17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102F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хв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ACE5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C2E8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хв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FF8B" w14:textId="77777777" w:rsidR="006E57B0" w:rsidRPr="00AE149A" w:rsidRDefault="006E57B0">
            <w:pPr>
              <w:spacing w:line="25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595A" w14:textId="77777777" w:rsidR="006E57B0" w:rsidRPr="00AE149A" w:rsidRDefault="006E57B0">
            <w:pPr>
              <w:spacing w:line="256" w:lineRule="auto"/>
              <w:rPr>
                <w:rFonts w:ascii="Times New Roman" w:eastAsia="Calibri" w:hAnsi="Times New Roman" w:cs="Times New Roman"/>
                <w:b/>
                <w:lang w:val="uk-UA" w:eastAsia="en-US"/>
              </w:rPr>
            </w:pPr>
          </w:p>
        </w:tc>
      </w:tr>
      <w:tr w:rsidR="006E57B0" w:rsidRPr="00AE149A" w14:paraId="5F5416F1" w14:textId="77777777" w:rsidTr="006E57B0">
        <w:trPr>
          <w:cantSplit/>
          <w:trHeight w:val="1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29B4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387F9" w14:textId="71D65D1B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П</w:t>
            </w:r>
            <w:r w:rsidR="00CC47B6">
              <w:rPr>
                <w:rFonts w:ascii="Times New Roman" w:hAnsi="Times New Roman" w:cs="Times New Roman"/>
                <w:lang w:val="uk-UA" w:eastAsia="en-US"/>
              </w:rPr>
              <w:t>ід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несення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вугілля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, дров,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розпалювання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печей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5463" w14:textId="1977F10F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Одне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п</w:t>
            </w:r>
            <w:r w:rsidR="00CC47B6">
              <w:rPr>
                <w:rFonts w:ascii="Times New Roman" w:hAnsi="Times New Roman" w:cs="Times New Roman"/>
                <w:lang w:val="uk-UA" w:eastAsia="en-US"/>
              </w:rPr>
              <w:t>ід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несення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з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розпалюванням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60C3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E9FD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5DE3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922C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917A" w14:textId="6454F2FF" w:rsidR="006E57B0" w:rsidRPr="00AE149A" w:rsidRDefault="00771370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92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D9F2" w14:textId="76788FAB" w:rsidR="006E57B0" w:rsidRPr="00AE149A" w:rsidRDefault="00771370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69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7CAF95E9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0979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2C58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Рубання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розпилювання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) дров, доставка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вугілля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2E715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1CE6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583A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9D82" w14:textId="7BBFEA27" w:rsidR="006E57B0" w:rsidRPr="00AE149A" w:rsidRDefault="006E57B0" w:rsidP="000A054A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1,</w:t>
            </w:r>
            <w:r w:rsidR="000A054A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6867" w14:textId="28EDA8DE" w:rsidR="006E57B0" w:rsidRPr="00AE149A" w:rsidRDefault="000A054A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3201" w14:textId="589F93FF" w:rsidR="006E57B0" w:rsidRPr="00AE149A" w:rsidRDefault="006E57B0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1</w:t>
            </w:r>
            <w:r w:rsidR="00E2257C">
              <w:rPr>
                <w:rFonts w:ascii="Times New Roman" w:hAnsi="Times New Roman" w:cs="Times New Roman"/>
                <w:lang w:val="uk-UA" w:eastAsia="en-US"/>
              </w:rPr>
              <w:t>23</w:t>
            </w:r>
            <w:r w:rsidR="00695C9C">
              <w:rPr>
                <w:rFonts w:ascii="Times New Roman" w:hAnsi="Times New Roman" w:cs="Times New Roman"/>
                <w:lang w:val="uk-UA" w:eastAsia="en-US"/>
              </w:rPr>
              <w:t>,</w:t>
            </w:r>
            <w:r w:rsidRPr="00AE149A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0A22" w14:textId="43BD747C" w:rsidR="006E57B0" w:rsidRPr="00134BBD" w:rsidRDefault="00E2257C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92</w:t>
            </w:r>
            <w:r w:rsidR="00134BBD">
              <w:rPr>
                <w:rFonts w:ascii="Times New Roman" w:hAnsi="Times New Roman" w:cs="Times New Roman"/>
                <w:lang w:val="uk-UA" w:eastAsia="en-US"/>
              </w:rPr>
              <w:t>,00</w:t>
            </w:r>
          </w:p>
        </w:tc>
      </w:tr>
      <w:tr w:rsidR="006E57B0" w:rsidRPr="00AE149A" w14:paraId="177327CD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0A7F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97E8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Чищення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пічних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димоходів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груб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7D2B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A4F3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DF4F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FBC28" w14:textId="5656AB68" w:rsidR="006E57B0" w:rsidRPr="00AE149A" w:rsidRDefault="000A054A" w:rsidP="000A054A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17EF" w14:textId="2A734563" w:rsidR="006E57B0" w:rsidRPr="00AE149A" w:rsidRDefault="000A054A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F7A6" w14:textId="5C54F2C3" w:rsidR="006E57B0" w:rsidRPr="00AE149A" w:rsidRDefault="00E3612B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100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949D" w14:textId="38C4D551" w:rsidR="006E57B0" w:rsidRPr="00AE149A" w:rsidRDefault="00134BBD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</w:t>
            </w:r>
            <w:r w:rsidR="00092945">
              <w:rPr>
                <w:rFonts w:ascii="Times New Roman" w:hAnsi="Times New Roman" w:cs="Times New Roman"/>
                <w:lang w:val="uk-UA"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3FC55A1C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9201" w14:textId="4F2E09C4" w:rsidR="006E57B0" w:rsidRPr="00AE149A" w:rsidRDefault="000A054A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027B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Розчищення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снігу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2BE3" w14:textId="77777777" w:rsidR="006E57B0" w:rsidRPr="00AE149A" w:rsidRDefault="006E57B0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590A" w14:textId="77777777" w:rsidR="006E57B0" w:rsidRPr="00AE149A" w:rsidRDefault="006E57B0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A99B" w14:textId="77777777" w:rsidR="006E57B0" w:rsidRPr="00AE149A" w:rsidRDefault="006E57B0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5209" w14:textId="5FC54C04" w:rsidR="006E57B0" w:rsidRPr="00AE149A" w:rsidRDefault="006E57B0" w:rsidP="000A054A">
            <w:pPr>
              <w:tabs>
                <w:tab w:val="center" w:pos="522"/>
              </w:tabs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</w:t>
            </w:r>
            <w:r w:rsidR="000A054A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FBFD" w14:textId="0013DF43" w:rsidR="006E57B0" w:rsidRPr="00AE149A" w:rsidRDefault="000A054A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CECA" w14:textId="36554270" w:rsidR="006E57B0" w:rsidRPr="00AE149A" w:rsidRDefault="00E3612B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77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BF7F" w14:textId="306B5D72" w:rsidR="006E57B0" w:rsidRPr="00AE149A" w:rsidRDefault="000A054A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="00E3612B">
              <w:rPr>
                <w:rFonts w:ascii="Times New Roman" w:hAnsi="Times New Roman" w:cs="Times New Roman"/>
                <w:lang w:val="uk-UA" w:eastAsia="en-US"/>
              </w:rPr>
              <w:t>8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1E9C2510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AF07" w14:textId="1C718E62" w:rsidR="006E57B0" w:rsidRPr="00AE149A" w:rsidRDefault="000A054A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64A0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Ремонтні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роботи: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3A19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A11B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6259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CC7F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E7A6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809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44C0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E57B0" w:rsidRPr="00AE149A" w14:paraId="49330D98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89D6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CB55" w14:textId="77777777" w:rsidR="006E57B0" w:rsidRPr="00AE149A" w:rsidRDefault="006E57B0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-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внутрішні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дрібні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ремонтно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будівельні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роботи в </w:t>
            </w:r>
            <w:proofErr w:type="spellStart"/>
            <w:proofErr w:type="gramStart"/>
            <w:r w:rsidRPr="00AE149A">
              <w:rPr>
                <w:rFonts w:ascii="Times New Roman" w:hAnsi="Times New Roman" w:cs="Times New Roman"/>
                <w:lang w:eastAsia="en-US"/>
              </w:rPr>
              <w:t>будинку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 (</w:t>
            </w:r>
            <w:proofErr w:type="spellStart"/>
            <w:proofErr w:type="gramEnd"/>
            <w:r w:rsidRPr="00AE149A">
              <w:rPr>
                <w:rFonts w:ascii="Times New Roman" w:hAnsi="Times New Roman" w:cs="Times New Roman"/>
                <w:lang w:eastAsia="en-US"/>
              </w:rPr>
              <w:t>квартирі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),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зокрема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сантехніка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електромереж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(розеток,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вимикачів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),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меблів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тощо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47A3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Разове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DD4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EEE7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C213" w14:textId="60CCF293" w:rsidR="006E57B0" w:rsidRPr="00AE149A" w:rsidRDefault="000A054A" w:rsidP="000A054A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288D" w14:textId="0498DA39" w:rsidR="006E57B0" w:rsidRPr="00AE149A" w:rsidRDefault="000A054A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4DF0" w14:textId="3081844D" w:rsidR="006E57B0" w:rsidRPr="00AE149A" w:rsidRDefault="00E3612B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100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CA2D" w14:textId="7554A197" w:rsidR="006E57B0" w:rsidRPr="00AE149A" w:rsidRDefault="00134BBD" w:rsidP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</w:t>
            </w:r>
            <w:r w:rsidR="00092945">
              <w:rPr>
                <w:rFonts w:ascii="Times New Roman" w:hAnsi="Times New Roman" w:cs="Times New Roman"/>
                <w:lang w:val="uk-UA"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521B5C7C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539D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8E3F" w14:textId="77777777" w:rsidR="006E57B0" w:rsidRPr="00AE149A" w:rsidRDefault="006E57B0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зовнішні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(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дрібні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ремонтно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будівельні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AE149A">
              <w:rPr>
                <w:rFonts w:ascii="Times New Roman" w:hAnsi="Times New Roman" w:cs="Times New Roman"/>
                <w:lang w:eastAsia="en-US"/>
              </w:rPr>
              <w:t xml:space="preserve">роботи 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біля</w:t>
            </w:r>
            <w:proofErr w:type="spellEnd"/>
            <w:proofErr w:type="gram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будинку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ремонт 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паркану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тощо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C30D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Разове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доручення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C474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8437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2DF02" w14:textId="7C295215" w:rsidR="006E57B0" w:rsidRPr="00AE149A" w:rsidRDefault="006E57B0" w:rsidP="000A054A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1,</w:t>
            </w:r>
            <w:r w:rsidR="000A054A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564C" w14:textId="00A35A38" w:rsidR="006E57B0" w:rsidRPr="00AE149A" w:rsidRDefault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8424" w14:textId="73ADF82A" w:rsidR="006E57B0" w:rsidRPr="00AE149A" w:rsidRDefault="000A054A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200342">
              <w:rPr>
                <w:rFonts w:ascii="Times New Roman" w:hAnsi="Times New Roman" w:cs="Times New Roman"/>
                <w:lang w:val="uk-UA" w:eastAsia="en-US"/>
              </w:rPr>
              <w:t>23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2D73" w14:textId="29C3D59C" w:rsidR="006E57B0" w:rsidRPr="00AE149A" w:rsidRDefault="00200342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93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6B4DED3B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D45D" w14:textId="50879C74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F363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трави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біля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будинку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0.02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03B1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Одне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7856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6FAE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4A63" w14:textId="1BD7356F" w:rsidR="006E57B0" w:rsidRPr="00AE149A" w:rsidRDefault="00094A94" w:rsidP="00094A94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B28C" w14:textId="1906A296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84FF" w14:textId="401374B7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1A66DA">
              <w:rPr>
                <w:rFonts w:ascii="Times New Roman" w:hAnsi="Times New Roman" w:cs="Times New Roman"/>
                <w:lang w:val="uk-UA" w:eastAsia="en-US"/>
              </w:rPr>
              <w:t>15</w:t>
            </w:r>
            <w:r w:rsidR="00020EC6">
              <w:rPr>
                <w:rFonts w:ascii="Times New Roman" w:hAnsi="Times New Roman" w:cs="Times New Roman"/>
                <w:lang w:val="uk-UA" w:eastAsia="en-US"/>
              </w:rPr>
              <w:t>,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DFD6" w14:textId="294551C4" w:rsidR="006E57B0" w:rsidRPr="00AE149A" w:rsidRDefault="00134BBD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</w:t>
            </w:r>
            <w:r w:rsidR="001A66DA">
              <w:rPr>
                <w:rFonts w:ascii="Times New Roman" w:hAnsi="Times New Roman" w:cs="Times New Roman"/>
                <w:lang w:val="uk-UA" w:eastAsia="en-US"/>
              </w:rPr>
              <w:t>6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45148222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DE21" w14:textId="614F2CBB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ED4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трави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біля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паркану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AE149A">
              <w:rPr>
                <w:rFonts w:ascii="Times New Roman" w:hAnsi="Times New Roman" w:cs="Times New Roman"/>
                <w:lang w:eastAsia="en-US"/>
              </w:rPr>
              <w:t>( не</w:t>
            </w:r>
            <w:proofErr w:type="gram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більше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0.02 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A8DD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Одне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косіння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E4B4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8CA1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E205" w14:textId="124F8D17" w:rsidR="006E57B0" w:rsidRPr="00AE149A" w:rsidRDefault="00094A94" w:rsidP="00094A94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9204" w14:textId="2791FAF6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5FC5" w14:textId="27228133" w:rsidR="006E57B0" w:rsidRPr="00AE149A" w:rsidRDefault="00533175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100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F93E" w14:textId="403D2F5E" w:rsidR="006E57B0" w:rsidRPr="00AE149A" w:rsidRDefault="00134BBD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7</w:t>
            </w:r>
            <w:r w:rsidR="001A66DA">
              <w:rPr>
                <w:rFonts w:ascii="Times New Roman" w:hAnsi="Times New Roman" w:cs="Times New Roman"/>
                <w:lang w:val="uk-UA"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47DD3163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3E8C" w14:textId="226B161E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8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65C9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Обробіток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присадибної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ділянки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загальною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площею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0.02 Га: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C390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2262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F6D9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B63A" w14:textId="721681E5" w:rsidR="006E57B0" w:rsidRPr="00AE149A" w:rsidRDefault="00094A94" w:rsidP="00094A94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AF48" w14:textId="201B8003" w:rsidR="006E57B0" w:rsidRPr="00AE149A" w:rsidRDefault="00094A9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1952" w14:textId="3F9CE3BC" w:rsidR="006E57B0" w:rsidRPr="00AE149A" w:rsidRDefault="001A66DA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100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5986" w14:textId="34462682" w:rsidR="006E57B0" w:rsidRPr="00AE149A" w:rsidRDefault="00134BBD" w:rsidP="00134BBD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 xml:space="preserve">    7</w:t>
            </w:r>
            <w:r w:rsidR="001A66DA">
              <w:rPr>
                <w:rFonts w:ascii="Times New Roman" w:hAnsi="Times New Roman" w:cs="Times New Roman"/>
                <w:lang w:val="uk-UA"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E57B0" w:rsidRPr="00AE149A" w14:paraId="3BA2E926" w14:textId="77777777" w:rsidTr="006E57B0">
        <w:trPr>
          <w:cantSplit/>
          <w:trHeight w:val="22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764A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A7C2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-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прополювання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городу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від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буряну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;</w:t>
            </w:r>
          </w:p>
          <w:p w14:paraId="5EBAA420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-посадка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овочевих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культур;</w:t>
            </w:r>
          </w:p>
          <w:p w14:paraId="393759FC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-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підгортання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картоплі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оброблення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від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шкідників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>;</w:t>
            </w:r>
          </w:p>
          <w:p w14:paraId="1B83E3C7" w14:textId="77777777" w:rsidR="006E57B0" w:rsidRPr="00AE149A" w:rsidRDefault="006E57B0">
            <w:pPr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-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збирання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врожаю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, у тому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числі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копання</w:t>
            </w:r>
            <w:proofErr w:type="spellEnd"/>
            <w:r w:rsidRPr="00AE149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картоплі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ADB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  <w:p w14:paraId="219B4AED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5D9637FE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  <w:p w14:paraId="66EEF991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78E917E6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  <w:p w14:paraId="2146C5CC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31EE4AC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 xml:space="preserve">Один </w:t>
            </w:r>
            <w:proofErr w:type="spellStart"/>
            <w:r w:rsidRPr="00AE149A">
              <w:rPr>
                <w:rFonts w:ascii="Times New Roman" w:hAnsi="Times New Roman" w:cs="Times New Roman"/>
                <w:lang w:eastAsia="en-US"/>
              </w:rPr>
              <w:t>захід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8776" w14:textId="77777777" w:rsidR="00094A94" w:rsidRDefault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433771DA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  <w:p w14:paraId="41178A18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F1982A6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  <w:p w14:paraId="50B60287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4E005D99" w14:textId="77777777" w:rsidR="00094A94" w:rsidRDefault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718BE848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  <w:p w14:paraId="1F5AF9EF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00330F55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9B5B" w14:textId="77777777" w:rsidR="00094A94" w:rsidRDefault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41DFEA9F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  <w:p w14:paraId="4638BF30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0A0B6C1B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  <w:p w14:paraId="733F0F36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2E3BFE07" w14:textId="77777777" w:rsidR="00094A94" w:rsidRDefault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55378ECA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  <w:p w14:paraId="4F6DC51B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412F81F6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11B5" w14:textId="77777777" w:rsidR="00094A94" w:rsidRDefault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56999C73" w14:textId="754B83F0" w:rsidR="006E57B0" w:rsidRPr="00AE149A" w:rsidRDefault="00094A94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0,83</w:t>
            </w:r>
          </w:p>
          <w:p w14:paraId="5E13B8B3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10942B8F" w14:textId="658A4FEB" w:rsidR="006E57B0" w:rsidRPr="00AE149A" w:rsidRDefault="00094A94" w:rsidP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0,83</w:t>
            </w:r>
          </w:p>
          <w:p w14:paraId="1F57D5C8" w14:textId="77777777" w:rsidR="006E57B0" w:rsidRPr="00AE149A" w:rsidRDefault="006E57B0">
            <w:pPr>
              <w:spacing w:line="256" w:lineRule="auto"/>
              <w:jc w:val="right"/>
              <w:rPr>
                <w:rFonts w:ascii="Times New Roman" w:hAnsi="Times New Roman" w:cs="Times New Roman"/>
                <w:lang w:val="uk-UA" w:eastAsia="en-US"/>
              </w:rPr>
            </w:pPr>
          </w:p>
          <w:p w14:paraId="14ED2B51" w14:textId="77777777" w:rsidR="00094A94" w:rsidRDefault="00094A94" w:rsidP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</w:p>
          <w:p w14:paraId="3181FE4C" w14:textId="2A242D21" w:rsidR="00094A94" w:rsidRDefault="00094A94" w:rsidP="00094A94">
            <w:pPr>
              <w:spacing w:line="25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  <w:p w14:paraId="48E40CC6" w14:textId="6FCAF433" w:rsidR="00094A94" w:rsidRDefault="00094A94" w:rsidP="00094A9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807346C" w14:textId="277302A8" w:rsidR="006E57B0" w:rsidRPr="00094A94" w:rsidRDefault="00094A94" w:rsidP="00094A9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7EBE" w14:textId="77777777" w:rsidR="00094A94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3056F84" w14:textId="514095BC" w:rsidR="006E57B0" w:rsidRPr="00AE149A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</w:t>
            </w:r>
          </w:p>
          <w:p w14:paraId="629406D9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3D7A240" w14:textId="32F076EF" w:rsidR="006E57B0" w:rsidRPr="00AE149A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  <w:p w14:paraId="62784EE9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0422154" w14:textId="77777777" w:rsidR="00094A94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C781C6F" w14:textId="185ABD9F" w:rsidR="006E57B0" w:rsidRPr="00AE149A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</w:t>
            </w:r>
          </w:p>
          <w:p w14:paraId="66E7955B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D59A564" w14:textId="6525EF5E" w:rsidR="006E57B0" w:rsidRPr="00AE149A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</w:t>
            </w:r>
          </w:p>
          <w:p w14:paraId="532AC54B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ADFB187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2AA555E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B99E25F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98E2D95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E776326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958" w14:textId="77777777" w:rsidR="00094A94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523A795" w14:textId="54512A78" w:rsidR="006E57B0" w:rsidRPr="00AE149A" w:rsidRDefault="00134BB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</w:t>
            </w:r>
            <w:r w:rsidR="00194A55">
              <w:rPr>
                <w:rFonts w:ascii="Times New Roman" w:hAnsi="Times New Roman" w:cs="Times New Roman"/>
                <w:lang w:val="uk-UA" w:eastAsia="en-US"/>
              </w:rPr>
              <w:t>7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  <w:p w14:paraId="03E0E5DC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5DEDD85" w14:textId="5C849FE1" w:rsidR="006E57B0" w:rsidRPr="00AE149A" w:rsidRDefault="00134BBD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10</w:t>
            </w:r>
            <w:r w:rsidR="00B62180">
              <w:rPr>
                <w:rFonts w:ascii="Times New Roman" w:hAnsi="Times New Roman" w:cs="Times New Roman"/>
                <w:lang w:val="uk-UA" w:eastAsia="en-US"/>
              </w:rPr>
              <w:t>7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  <w:p w14:paraId="31E524CA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10CF90A" w14:textId="77777777" w:rsidR="00094A94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EC11B52" w14:textId="2B54E6E9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1</w:t>
            </w:r>
            <w:r w:rsidR="00B62180">
              <w:rPr>
                <w:rFonts w:ascii="Times New Roman" w:hAnsi="Times New Roman" w:cs="Times New Roman"/>
                <w:lang w:val="uk-UA" w:eastAsia="en-US"/>
              </w:rPr>
              <w:t>23</w:t>
            </w:r>
            <w:r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  <w:p w14:paraId="1141ECA3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91FE682" w14:textId="0F424A36" w:rsidR="006E57B0" w:rsidRPr="00AE149A" w:rsidRDefault="006E57B0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E149A">
              <w:rPr>
                <w:rFonts w:ascii="Times New Roman" w:hAnsi="Times New Roman" w:cs="Times New Roman"/>
                <w:lang w:eastAsia="en-US"/>
              </w:rPr>
              <w:t>1</w:t>
            </w:r>
            <w:r w:rsidR="005F78B4">
              <w:rPr>
                <w:rFonts w:ascii="Times New Roman" w:hAnsi="Times New Roman" w:cs="Times New Roman"/>
                <w:lang w:val="uk-UA" w:eastAsia="en-US"/>
              </w:rPr>
              <w:t>69</w:t>
            </w:r>
            <w:r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6D5" w14:textId="77777777" w:rsidR="00094A94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7DAD308" w14:textId="0C5ED3C2" w:rsidR="006E57B0" w:rsidRPr="00AE149A" w:rsidRDefault="00194A55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80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  <w:p w14:paraId="30DEB086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A26DD9E" w14:textId="5F98483E" w:rsidR="006E57B0" w:rsidRPr="00AE149A" w:rsidRDefault="00B6218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80</w:t>
            </w:r>
            <w:r w:rsidR="00094A94">
              <w:rPr>
                <w:rFonts w:ascii="Times New Roman" w:hAnsi="Times New Roman" w:cs="Times New Roman"/>
                <w:lang w:eastAsia="en-US"/>
              </w:rPr>
              <w:t>,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00</w:t>
            </w:r>
          </w:p>
          <w:p w14:paraId="7010E78A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D6A96D2" w14:textId="77777777" w:rsidR="00094A94" w:rsidRDefault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38F7D9C" w14:textId="6C264AEF" w:rsidR="006E57B0" w:rsidRPr="00AE149A" w:rsidRDefault="00B6218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93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  <w:p w14:paraId="42D2B9D7" w14:textId="77777777" w:rsidR="006E57B0" w:rsidRPr="00AE149A" w:rsidRDefault="006E57B0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93043B9" w14:textId="70018A71" w:rsidR="006E57B0" w:rsidRPr="00AE149A" w:rsidRDefault="005F78B4" w:rsidP="00094A94">
            <w:pPr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uk-UA" w:eastAsia="en-US"/>
              </w:rPr>
              <w:t>127</w:t>
            </w:r>
            <w:r w:rsidR="006E57B0" w:rsidRPr="00AE149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</w:tbl>
    <w:p w14:paraId="73D72195" w14:textId="77777777" w:rsidR="006E57B0" w:rsidRPr="00CC47B6" w:rsidRDefault="006E57B0" w:rsidP="006E57B0">
      <w:pPr>
        <w:rPr>
          <w:rFonts w:ascii="Times New Roman" w:eastAsia="Calibri" w:hAnsi="Times New Roman" w:cs="Times New Roman"/>
          <w:b/>
          <w:lang w:val="uk-UA" w:eastAsia="ru-RU"/>
        </w:rPr>
      </w:pPr>
    </w:p>
    <w:p w14:paraId="64E4B67D" w14:textId="77777777" w:rsidR="00CC47B6" w:rsidRDefault="00094A94">
      <w:pPr>
        <w:jc w:val="both"/>
        <w:rPr>
          <w:rFonts w:eastAsia="Calibri"/>
          <w:b/>
          <w:lang w:val="uk-UA" w:eastAsia="en-US"/>
        </w:rPr>
      </w:pPr>
      <w:r w:rsidRPr="00CC47B6">
        <w:rPr>
          <w:rFonts w:eastAsia="Calibri"/>
          <w:b/>
          <w:lang w:val="uk-UA" w:eastAsia="en-US"/>
        </w:rPr>
        <w:t xml:space="preserve">   </w:t>
      </w:r>
    </w:p>
    <w:p w14:paraId="0236C912" w14:textId="77777777" w:rsidR="00CC47B6" w:rsidRDefault="00CC47B6">
      <w:pPr>
        <w:jc w:val="both"/>
        <w:rPr>
          <w:rFonts w:eastAsia="Calibri"/>
          <w:b/>
          <w:lang w:val="uk-UA" w:eastAsia="en-US"/>
        </w:rPr>
      </w:pPr>
    </w:p>
    <w:p w14:paraId="60E45699" w14:textId="77777777" w:rsidR="00CC47B6" w:rsidRDefault="00CC47B6">
      <w:pPr>
        <w:jc w:val="both"/>
        <w:rPr>
          <w:rFonts w:eastAsia="Calibri"/>
          <w:b/>
          <w:lang w:val="uk-UA" w:eastAsia="en-US"/>
        </w:rPr>
      </w:pPr>
    </w:p>
    <w:p w14:paraId="1987DD95" w14:textId="77777777" w:rsidR="00CC47B6" w:rsidRDefault="00CC47B6">
      <w:pPr>
        <w:jc w:val="both"/>
        <w:rPr>
          <w:rFonts w:eastAsia="Calibri"/>
          <w:b/>
          <w:lang w:val="uk-UA" w:eastAsia="en-US"/>
        </w:rPr>
      </w:pPr>
    </w:p>
    <w:p w14:paraId="0049EA5D" w14:textId="32DB1380" w:rsidR="00AE149A" w:rsidRPr="00CC47B6" w:rsidRDefault="00094A94">
      <w:pPr>
        <w:jc w:val="both"/>
        <w:rPr>
          <w:rFonts w:eastAsia="Calibri"/>
          <w:b/>
          <w:lang w:val="uk-UA" w:eastAsia="en-US"/>
        </w:rPr>
      </w:pPr>
      <w:r w:rsidRPr="00CC47B6">
        <w:rPr>
          <w:rFonts w:eastAsia="Calibri"/>
          <w:b/>
          <w:lang w:val="uk-UA" w:eastAsia="en-US"/>
        </w:rPr>
        <w:t xml:space="preserve">  Головний бухгалтер                         </w:t>
      </w:r>
      <w:r w:rsidR="00134BBD" w:rsidRPr="00CC47B6">
        <w:rPr>
          <w:rFonts w:eastAsia="Calibri"/>
          <w:b/>
          <w:lang w:val="uk-UA" w:eastAsia="en-US"/>
        </w:rPr>
        <w:t>Людмила МАРЧЕНКО</w:t>
      </w:r>
    </w:p>
    <w:p w14:paraId="470EEC0D" w14:textId="5B83CDA1" w:rsidR="00AE149A" w:rsidRPr="00CC47B6" w:rsidRDefault="00AE149A">
      <w:pPr>
        <w:jc w:val="both"/>
        <w:rPr>
          <w:rFonts w:eastAsia="Calibri"/>
          <w:b/>
          <w:lang w:val="uk-UA" w:eastAsia="en-US"/>
        </w:rPr>
      </w:pPr>
    </w:p>
    <w:p w14:paraId="6A746F0E" w14:textId="0FD55690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06668A10" w14:textId="26CB40AF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5E7D4E3E" w14:textId="082F841B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21EBC2A6" w14:textId="6C970EAD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7A1B01C6" w14:textId="791FFDBD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5B5642C1" w14:textId="174BD323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52EFA434" w14:textId="4E7B4B76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6B0ACF46" w14:textId="18BE8F5E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618EC204" w14:textId="3CB60E7C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2F568EA1" w14:textId="26AA7954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74FD3FE3" w14:textId="3288E665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48FB7F24" w14:textId="734968BC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6243DA46" w14:textId="60199182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4FF01F83" w14:textId="49F5C506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74944840" w14:textId="77A4AD9E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03A575AC" w14:textId="7D9FF0EB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7BEA525E" w14:textId="6766C8AC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6D2D574E" w14:textId="7F7B4FF5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38B75753" w14:textId="6C9DE597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007DB4EA" w14:textId="71922D93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0FEB65EE" w14:textId="54B20E56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4DDCDFE5" w14:textId="2D862830" w:rsidR="003D495B" w:rsidRPr="00094A94" w:rsidRDefault="003D495B">
      <w:pPr>
        <w:jc w:val="both"/>
        <w:rPr>
          <w:rFonts w:eastAsia="Calibri"/>
          <w:b/>
          <w:lang w:val="uk-UA" w:eastAsia="en-US"/>
        </w:rPr>
      </w:pPr>
    </w:p>
    <w:p w14:paraId="0EC084AB" w14:textId="46A58FDD" w:rsidR="003D495B" w:rsidRDefault="003D495B">
      <w:pPr>
        <w:jc w:val="both"/>
        <w:rPr>
          <w:rFonts w:eastAsia="Calibri"/>
          <w:b/>
          <w:lang w:val="uk-UA" w:eastAsia="en-US"/>
        </w:rPr>
      </w:pPr>
    </w:p>
    <w:p w14:paraId="588CDA30" w14:textId="2E9B5987" w:rsidR="00A06963" w:rsidRDefault="00A06963">
      <w:pPr>
        <w:jc w:val="both"/>
        <w:rPr>
          <w:rFonts w:eastAsia="Calibri"/>
          <w:b/>
          <w:lang w:val="uk-UA" w:eastAsia="en-US"/>
        </w:rPr>
      </w:pPr>
    </w:p>
    <w:p w14:paraId="6AFBAB18" w14:textId="77777777" w:rsidR="00CC47B6" w:rsidRDefault="00CC47B6" w:rsidP="00BA096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14:paraId="7FC38DDF" w14:textId="0C4C6CEE" w:rsidR="00F013A5" w:rsidRPr="00BA0968" w:rsidRDefault="00BE35D2" w:rsidP="00BA096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BA0968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Додаток №2</w:t>
      </w:r>
    </w:p>
    <w:p w14:paraId="0C268E57" w14:textId="2C3E745D" w:rsidR="00F013A5" w:rsidRPr="00BA0968" w:rsidRDefault="00BE35D2" w:rsidP="00BA096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BA096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до рішення сесії</w:t>
      </w:r>
      <w:r w:rsidR="00AE149A">
        <w:rPr>
          <w:rFonts w:ascii="Times New Roman" w:hAnsi="Times New Roman" w:cs="Times New Roman"/>
          <w:sz w:val="20"/>
          <w:szCs w:val="20"/>
          <w:lang w:val="uk-UA"/>
        </w:rPr>
        <w:t xml:space="preserve"> селищної ради</w:t>
      </w:r>
    </w:p>
    <w:p w14:paraId="3E2F497E" w14:textId="1ED4C6E7" w:rsidR="00F013A5" w:rsidRPr="00094A94" w:rsidRDefault="00BE35D2" w:rsidP="00BA096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BA096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від</w:t>
      </w:r>
      <w:r w:rsidR="00AE149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55E1"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 w:rsidR="00AE149A">
        <w:rPr>
          <w:rFonts w:ascii="Times New Roman" w:hAnsi="Times New Roman" w:cs="Times New Roman"/>
          <w:sz w:val="20"/>
          <w:szCs w:val="20"/>
          <w:lang w:val="uk-UA"/>
        </w:rPr>
        <w:t xml:space="preserve"> року</w:t>
      </w:r>
      <w:r w:rsidR="007F55E1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</w:t>
      </w:r>
      <w:r w:rsidR="00AE149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BA0968">
        <w:rPr>
          <w:rFonts w:ascii="Times New Roman" w:hAnsi="Times New Roman" w:cs="Times New Roman"/>
          <w:sz w:val="20"/>
          <w:szCs w:val="20"/>
          <w:lang w:val="uk-UA"/>
        </w:rPr>
        <w:t>№</w:t>
      </w:r>
      <w:r w:rsidR="00AE149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55E1"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</w:p>
    <w:p w14:paraId="37232EDB" w14:textId="67555ACE" w:rsidR="00F013A5" w:rsidRPr="00BA0968" w:rsidRDefault="007F55E1" w:rsidP="00BA0968">
      <w:pPr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</w:p>
    <w:p w14:paraId="5BC9575B" w14:textId="77777777" w:rsidR="00F013A5" w:rsidRDefault="00BE35D2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  <w:r>
        <w:rPr>
          <w:rFonts w:ascii="Times New Roman" w:hAnsi="Times New Roman" w:cs="Times New Roman"/>
          <w:sz w:val="22"/>
          <w:szCs w:val="28"/>
          <w:lang w:val="uk-UA"/>
        </w:rPr>
        <w:t xml:space="preserve">      </w:t>
      </w:r>
    </w:p>
    <w:p w14:paraId="5629290E" w14:textId="77777777" w:rsidR="00F013A5" w:rsidRDefault="00F013A5">
      <w:pPr>
        <w:jc w:val="both"/>
        <w:rPr>
          <w:rFonts w:ascii="Times New Roman" w:hAnsi="Times New Roman" w:cs="Times New Roman"/>
          <w:sz w:val="22"/>
          <w:szCs w:val="28"/>
          <w:lang w:val="uk-UA"/>
        </w:rPr>
      </w:pPr>
    </w:p>
    <w:p w14:paraId="0418E69D" w14:textId="5AC76438" w:rsidR="00F013A5" w:rsidRPr="00581A80" w:rsidRDefault="00150550">
      <w:pPr>
        <w:pStyle w:val="a6"/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81A80">
        <w:rPr>
          <w:rFonts w:ascii="Times New Roman" w:hAnsi="Times New Roman"/>
          <w:b/>
          <w:color w:val="000000"/>
          <w:sz w:val="28"/>
          <w:szCs w:val="28"/>
          <w:lang w:val="uk-UA"/>
        </w:rPr>
        <w:t>Перелік та т</w:t>
      </w:r>
      <w:r w:rsidR="00BE35D2" w:rsidRPr="00581A80">
        <w:rPr>
          <w:rFonts w:ascii="Times New Roman" w:hAnsi="Times New Roman"/>
          <w:b/>
          <w:color w:val="000000"/>
          <w:sz w:val="28"/>
          <w:szCs w:val="28"/>
          <w:lang w:val="uk-UA"/>
        </w:rPr>
        <w:t>арифи на додаткові соціальні послуги, які не передбачені Державним стандартом соціальної послуги « Догляд вдома», але користуються попитом в отримувачів, що надаються  структурним  підрозділом відділенням соціальної допомоги вдома</w:t>
      </w:r>
    </w:p>
    <w:p w14:paraId="4A53D76C" w14:textId="77777777" w:rsidR="00F013A5" w:rsidRPr="00581A80" w:rsidRDefault="00BE35D2">
      <w:pPr>
        <w:pStyle w:val="a6"/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81A80">
        <w:rPr>
          <w:rFonts w:ascii="Times New Roman" w:hAnsi="Times New Roman"/>
          <w:b/>
          <w:color w:val="000000"/>
          <w:sz w:val="28"/>
          <w:szCs w:val="28"/>
          <w:lang w:val="uk-UA"/>
        </w:rPr>
        <w:t>КУ «Центр надання соціальних послуг» Савранської селищної ради Одеської області.</w:t>
      </w:r>
    </w:p>
    <w:p w14:paraId="0D7C2187" w14:textId="77777777" w:rsidR="00F013A5" w:rsidRDefault="00F013A5">
      <w:pPr>
        <w:pStyle w:val="a6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6E1F02F8" w14:textId="77777777" w:rsidR="00F013A5" w:rsidRDefault="00F013A5">
      <w:pPr>
        <w:pStyle w:val="a6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26"/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1559"/>
        <w:gridCol w:w="2127"/>
        <w:gridCol w:w="2409"/>
      </w:tblGrid>
      <w:tr w:rsidR="006E57B0" w14:paraId="674CDFF2" w14:textId="77777777" w:rsidTr="00BD495F">
        <w:trPr>
          <w:trHeight w:val="842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1D683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Cs w:val="24"/>
                <w:lang w:val="uk-UA"/>
              </w:rPr>
              <w:t>Назва  послуги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F2127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Cs w:val="24"/>
                <w:lang w:val="uk-UA"/>
              </w:rPr>
              <w:t>Одиниця вимірювання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B7AC8A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Cs w:val="24"/>
                <w:lang w:val="uk-UA"/>
              </w:rPr>
              <w:t>Витрати часу на надання послуги       хвилини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2D5AB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Cs w:val="24"/>
                <w:lang w:val="uk-UA"/>
              </w:rPr>
              <w:t>Вартість послуг 100%</w:t>
            </w:r>
          </w:p>
          <w:p w14:paraId="66ABC90D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Cs w:val="24"/>
                <w:lang w:val="uk-UA"/>
              </w:rPr>
              <w:t xml:space="preserve">   (грн.)</w:t>
            </w:r>
          </w:p>
        </w:tc>
      </w:tr>
      <w:tr w:rsidR="006E57B0" w14:paraId="071BD1F3" w14:textId="77777777" w:rsidTr="006E57B0">
        <w:tc>
          <w:tcPr>
            <w:tcW w:w="9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3A28" w14:textId="77777777" w:rsidR="006E57B0" w:rsidRPr="003533AF" w:rsidRDefault="006E57B0" w:rsidP="006E57B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 Допомога в самообслуговуванні</w:t>
            </w:r>
          </w:p>
        </w:tc>
      </w:tr>
      <w:tr w:rsidR="006E57B0" w14:paraId="2BAA7F75" w14:textId="77777777" w:rsidTr="006E57B0">
        <w:trPr>
          <w:trHeight w:val="72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</w:tcPr>
          <w:p w14:paraId="5151FA58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а) вологе прибирання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DDC1B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E55B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9CF7" w14:textId="569FE96F" w:rsidR="006E57B0" w:rsidRPr="003533AF" w:rsidRDefault="00864061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CA3EB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6C9340CC" w14:textId="77777777" w:rsidTr="006E57B0">
        <w:trPr>
          <w:trHeight w:val="62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692B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б) генеральне прибирання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8344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B013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CA15" w14:textId="1E28AD59" w:rsidR="006E57B0" w:rsidRPr="003533AF" w:rsidRDefault="006E57B0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A3EBF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36AE583B" w14:textId="77777777" w:rsidTr="006E57B0">
        <w:trPr>
          <w:trHeight w:val="51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C2A6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послуг з виконання ремонтних робіт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53EA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0A47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240 </w:t>
            </w:r>
          </w:p>
          <w:p w14:paraId="4E7C3091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FFE60" w14:textId="319D2AF6" w:rsidR="006E57B0" w:rsidRPr="003533AF" w:rsidRDefault="006E57B0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3E4C45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19D00C58" w14:textId="77777777" w:rsidTr="006E57B0">
        <w:trPr>
          <w:trHeight w:val="51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A17B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Прибирання прибудинкової території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C18C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1E35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A4F5" w14:textId="084C631F" w:rsidR="006E57B0" w:rsidRPr="003533AF" w:rsidRDefault="00094A94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CA3EBF">
              <w:rPr>
                <w:rFonts w:ascii="Times New Roman" w:hAnsi="Times New Roman"/>
                <w:sz w:val="24"/>
                <w:szCs w:val="24"/>
                <w:lang w:val="uk-UA"/>
              </w:rPr>
              <w:t>9,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6E57B0" w14:paraId="064D3A92" w14:textId="77777777" w:rsidTr="006E57B0">
        <w:trPr>
          <w:trHeight w:val="23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E6E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Миття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B039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4184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3161" w14:textId="3623A25D" w:rsidR="006E57B0" w:rsidRPr="003533AF" w:rsidRDefault="00094A94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3E4C4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3A2A0FD3" w14:textId="77777777" w:rsidTr="006E57B0">
        <w:trPr>
          <w:trHeight w:val="50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AED5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Обклеювання   вікон: не більше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F945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662AF" w14:textId="10F84915" w:rsidR="006E57B0" w:rsidRPr="003533AF" w:rsidRDefault="006E57B0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BE6C" w14:textId="198CA25B" w:rsidR="006E57B0" w:rsidRPr="003533AF" w:rsidRDefault="00094A94" w:rsidP="00094A94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3E4C45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610D13DA" w14:textId="77777777" w:rsidTr="00BD495F">
        <w:trPr>
          <w:trHeight w:val="113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DC47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Прання білизни та одягу: </w:t>
            </w:r>
          </w:p>
          <w:p w14:paraId="7AE88CB2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1 кг</w:t>
              </w:r>
            </w:smartTag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466A8113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  <w:p w14:paraId="7EE68BD7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5 кг</w:t>
              </w:r>
            </w:smartTag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C46B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3F6F2CE4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2719EF96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90F48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18</w:t>
            </w:r>
          </w:p>
          <w:p w14:paraId="5B9C0310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27</w:t>
            </w:r>
          </w:p>
          <w:p w14:paraId="0B2E68B6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90</w:t>
            </w:r>
          </w:p>
          <w:p w14:paraId="0E73D72D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D1290A6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E5BB" w14:textId="5FCDD8DD" w:rsidR="006E57B0" w:rsidRPr="003533AF" w:rsidRDefault="006F5A78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73D0FDF6" w14:textId="32464A33" w:rsidR="006E57B0" w:rsidRPr="003533AF" w:rsidRDefault="006F5A78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  <w:r w:rsidR="006E57B0" w:rsidRPr="003533AF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14:paraId="33ABCE10" w14:textId="0C5F7ECE" w:rsidR="006E57B0" w:rsidRPr="003533AF" w:rsidRDefault="006E57B0" w:rsidP="00FD2A9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F5A78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="00864061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1182D1DA" w14:textId="77777777" w:rsidTr="006E57B0">
        <w:trPr>
          <w:trHeight w:val="321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7C71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Прасування –до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1,5 кг</w:t>
              </w:r>
            </w:smartTag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сухої білизни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EA9E" w14:textId="77777777" w:rsidR="006E57B0" w:rsidRPr="003533AF" w:rsidRDefault="006E57B0" w:rsidP="006E57B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>Один захід</w:t>
            </w:r>
          </w:p>
          <w:p w14:paraId="51D69AFF" w14:textId="77777777" w:rsidR="006E57B0" w:rsidRPr="003533AF" w:rsidRDefault="006E57B0" w:rsidP="006E57B0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4FC2F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B5EDB" w14:textId="592CBACD" w:rsidR="006E57B0" w:rsidRPr="003533AF" w:rsidRDefault="006F5A78" w:rsidP="00FD2A9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6E57B0" w:rsidRPr="003533AF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6E57B0" w14:paraId="17E3971A" w14:textId="77777777" w:rsidTr="00BD495F">
        <w:trPr>
          <w:trHeight w:val="770"/>
          <w:ins w:id="0" w:author="Glavbuh" w:date="2021-12-22T13:39:00Z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946F3" w14:textId="66AE1BCC" w:rsidR="006E57B0" w:rsidRPr="003533AF" w:rsidRDefault="006E57B0" w:rsidP="006E57B0">
            <w:pPr>
              <w:pStyle w:val="a6"/>
              <w:rPr>
                <w:ins w:id="1" w:author="Glavbuh" w:date="2021-12-22T13:39:00Z"/>
                <w:rFonts w:ascii="Times New Roman" w:hAnsi="Times New Roman"/>
                <w:sz w:val="24"/>
                <w:szCs w:val="24"/>
                <w:lang w:val="uk-UA"/>
              </w:rPr>
            </w:pPr>
            <w:ins w:id="2" w:author="Glavbuh" w:date="2021-12-22T13:39:00Z">
              <w:r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Допомога в обробці присадибної ділянки, але не більше 0,02га</w:t>
              </w:r>
            </w:ins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3BF4D" w14:textId="77777777" w:rsidR="006E57B0" w:rsidRPr="003533AF" w:rsidRDefault="006E57B0" w:rsidP="006E57B0">
            <w:pPr>
              <w:pStyle w:val="a6"/>
              <w:rPr>
                <w:ins w:id="3" w:author="Glavbuh" w:date="2021-12-22T13:39:00Z"/>
                <w:rFonts w:ascii="Times New Roman" w:hAnsi="Times New Roman"/>
                <w:sz w:val="24"/>
                <w:szCs w:val="24"/>
                <w:lang w:val="uk-UA"/>
              </w:rPr>
            </w:pPr>
            <w:ins w:id="4" w:author="Glavbuh" w:date="2021-12-22T13:40:00Z">
              <w:r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Один захід</w:t>
              </w:r>
            </w:ins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2EE3CF" w14:textId="77777777" w:rsidR="006E57B0" w:rsidRPr="003533AF" w:rsidRDefault="006E57B0" w:rsidP="006E57B0">
            <w:pPr>
              <w:pStyle w:val="a6"/>
              <w:rPr>
                <w:ins w:id="5" w:author="Glavbuh" w:date="2021-12-22T13:40:00Z"/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69</w:t>
            </w:r>
          </w:p>
          <w:p w14:paraId="25E65956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138</w:t>
            </w:r>
          </w:p>
          <w:p w14:paraId="10FE099E" w14:textId="77777777" w:rsidR="006E57B0" w:rsidRPr="003533AF" w:rsidRDefault="006E57B0" w:rsidP="006E57B0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33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3AFE9" w14:textId="137CFAB8" w:rsidR="006E57B0" w:rsidRPr="003533AF" w:rsidRDefault="006F5A78" w:rsidP="006E57B0">
            <w:pPr>
              <w:pStyle w:val="a6"/>
              <w:rPr>
                <w:ins w:id="6" w:author="Glavbuh" w:date="2021-12-22T13:41:00Z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  <w:ins w:id="7" w:author="Glavbuh" w:date="2021-12-22T13:41:00Z">
              <w:r w:rsidR="006E57B0"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,00</w:t>
              </w:r>
            </w:ins>
          </w:p>
          <w:p w14:paraId="7A4082B7" w14:textId="77490DB0" w:rsidR="006E57B0" w:rsidRPr="003533AF" w:rsidRDefault="006F5A78" w:rsidP="00FD2A95">
            <w:pPr>
              <w:pStyle w:val="a6"/>
              <w:rPr>
                <w:ins w:id="8" w:author="Glavbuh" w:date="2021-12-22T13:39:00Z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261</w:t>
            </w:r>
            <w:ins w:id="9" w:author="Glavbuh" w:date="2021-12-22T13:41:00Z">
              <w:r w:rsidR="006E57B0" w:rsidRPr="003533AF">
                <w:rPr>
                  <w:rFonts w:ascii="Times New Roman" w:hAnsi="Times New Roman"/>
                  <w:sz w:val="24"/>
                  <w:szCs w:val="24"/>
                  <w:lang w:val="uk-UA"/>
                </w:rPr>
                <w:t>,00</w:t>
              </w:r>
            </w:ins>
          </w:p>
        </w:tc>
      </w:tr>
    </w:tbl>
    <w:p w14:paraId="11287439" w14:textId="77777777" w:rsidR="00F013A5" w:rsidRDefault="00F013A5">
      <w:pPr>
        <w:pStyle w:val="a6"/>
        <w:ind w:left="360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57FF75E3" w14:textId="77777777" w:rsidR="00F013A5" w:rsidRDefault="00F013A5">
      <w:pPr>
        <w:ind w:firstLine="708"/>
        <w:rPr>
          <w:rFonts w:hint="eastAsia"/>
          <w:b/>
        </w:rPr>
      </w:pPr>
    </w:p>
    <w:p w14:paraId="6F3D2005" w14:textId="77777777" w:rsidR="006E57B0" w:rsidRDefault="00BE35D2">
      <w:pPr>
        <w:ind w:firstLine="708"/>
        <w:rPr>
          <w:rFonts w:hint="eastAsia"/>
          <w:b/>
        </w:rPr>
      </w:pPr>
      <w:r>
        <w:rPr>
          <w:b/>
        </w:rPr>
        <w:t xml:space="preserve">  </w:t>
      </w:r>
    </w:p>
    <w:p w14:paraId="2016B351" w14:textId="46383D59" w:rsidR="006E57B0" w:rsidRPr="00864061" w:rsidRDefault="0017271B" w:rsidP="00BD495F">
      <w:pPr>
        <w:rPr>
          <w:rFonts w:hint="eastAsia"/>
          <w:b/>
          <w:lang w:val="uk-UA"/>
        </w:rPr>
      </w:pPr>
      <w:proofErr w:type="spellStart"/>
      <w:r>
        <w:rPr>
          <w:b/>
        </w:rPr>
        <w:t>Головний</w:t>
      </w:r>
      <w:proofErr w:type="spellEnd"/>
      <w:r>
        <w:rPr>
          <w:b/>
        </w:rPr>
        <w:t xml:space="preserve"> бухгалтер                                   </w:t>
      </w:r>
      <w:r w:rsidR="00864061">
        <w:rPr>
          <w:b/>
          <w:lang w:val="uk-UA"/>
        </w:rPr>
        <w:t>Людмила МАРЧЕНКО</w:t>
      </w:r>
    </w:p>
    <w:sectPr w:rsidR="006E57B0" w:rsidRPr="00864061" w:rsidSect="00237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97B4" w14:textId="77777777" w:rsidR="000624FA" w:rsidRDefault="000624FA" w:rsidP="000A054A">
      <w:pPr>
        <w:rPr>
          <w:rFonts w:hint="eastAsia"/>
        </w:rPr>
      </w:pPr>
      <w:r>
        <w:separator/>
      </w:r>
    </w:p>
  </w:endnote>
  <w:endnote w:type="continuationSeparator" w:id="0">
    <w:p w14:paraId="2D480572" w14:textId="77777777" w:rsidR="000624FA" w:rsidRDefault="000624FA" w:rsidP="000A054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75E2" w14:textId="77777777" w:rsidR="00AA044D" w:rsidRDefault="00AA044D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CDE5" w14:textId="77777777" w:rsidR="00AA044D" w:rsidRDefault="00AA044D">
    <w:pPr>
      <w:pStyle w:val="ae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8317" w14:textId="77777777" w:rsidR="00AA044D" w:rsidRDefault="00AA044D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0AE0" w14:textId="77777777" w:rsidR="000624FA" w:rsidRDefault="000624FA" w:rsidP="000A054A">
      <w:pPr>
        <w:rPr>
          <w:rFonts w:hint="eastAsia"/>
        </w:rPr>
      </w:pPr>
      <w:r>
        <w:separator/>
      </w:r>
    </w:p>
  </w:footnote>
  <w:footnote w:type="continuationSeparator" w:id="0">
    <w:p w14:paraId="6C273039" w14:textId="77777777" w:rsidR="000624FA" w:rsidRDefault="000624FA" w:rsidP="000A054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B0FB" w14:textId="77777777" w:rsidR="00AA044D" w:rsidRDefault="00AA044D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6770" w14:textId="77777777" w:rsidR="00AA044D" w:rsidRDefault="00AA044D">
    <w:pPr>
      <w:pStyle w:val="ac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F3AF" w14:textId="77777777" w:rsidR="00AA044D" w:rsidRDefault="00AA044D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20C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5AF7"/>
    <w:multiLevelType w:val="hybridMultilevel"/>
    <w:tmpl w:val="7A18531C"/>
    <w:lvl w:ilvl="0" w:tplc="8CFE5DDE">
      <w:start w:val="13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96711"/>
    <w:multiLevelType w:val="hybridMultilevel"/>
    <w:tmpl w:val="3E6C05EE"/>
    <w:lvl w:ilvl="0" w:tplc="1F9E64AA">
      <w:start w:val="2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2B150323"/>
    <w:multiLevelType w:val="hybridMultilevel"/>
    <w:tmpl w:val="51685180"/>
    <w:lvl w:ilvl="0" w:tplc="1AC098EE">
      <w:start w:val="1"/>
      <w:numFmt w:val="decimal"/>
      <w:lvlText w:val="%1."/>
      <w:lvlJc w:val="left"/>
      <w:pPr>
        <w:ind w:left="13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4" w15:restartNumberingAfterBreak="0">
    <w:nsid w:val="31141211"/>
    <w:multiLevelType w:val="multilevel"/>
    <w:tmpl w:val="364A0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27A20BD"/>
    <w:multiLevelType w:val="hybridMultilevel"/>
    <w:tmpl w:val="7B945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42DB3"/>
    <w:multiLevelType w:val="hybridMultilevel"/>
    <w:tmpl w:val="F0161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96B3F"/>
    <w:multiLevelType w:val="hybridMultilevel"/>
    <w:tmpl w:val="1BFABA6E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A302B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02036"/>
    <w:multiLevelType w:val="hybridMultilevel"/>
    <w:tmpl w:val="D6E6EF28"/>
    <w:lvl w:ilvl="0" w:tplc="1F9E64AA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629A054A"/>
    <w:multiLevelType w:val="hybridMultilevel"/>
    <w:tmpl w:val="62F48598"/>
    <w:lvl w:ilvl="0" w:tplc="1F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D3668"/>
    <w:multiLevelType w:val="multilevel"/>
    <w:tmpl w:val="68FE2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78BF1C3F"/>
    <w:multiLevelType w:val="hybridMultilevel"/>
    <w:tmpl w:val="299A4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35E30"/>
    <w:multiLevelType w:val="hybridMultilevel"/>
    <w:tmpl w:val="25405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</w:num>
  <w:num w:numId="7">
    <w:abstractNumId w:val="9"/>
  </w:num>
  <w:num w:numId="8">
    <w:abstractNumId w:val="9"/>
  </w:num>
  <w:num w:numId="9">
    <w:abstractNumId w:val="2"/>
  </w:num>
  <w:num w:numId="10">
    <w:abstractNumId w:val="2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7"/>
  </w:num>
  <w:num w:numId="16">
    <w:abstractNumId w:val="5"/>
  </w:num>
  <w:num w:numId="17">
    <w:abstractNumId w:val="1"/>
  </w:num>
  <w:num w:numId="18">
    <w:abstractNumId w:val="3"/>
  </w:num>
  <w:num w:numId="19">
    <w:abstractNumId w:val="0"/>
  </w:num>
  <w:num w:numId="20">
    <w:abstractNumId w:va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A5"/>
    <w:rsid w:val="00015AEE"/>
    <w:rsid w:val="000177BD"/>
    <w:rsid w:val="00020EC6"/>
    <w:rsid w:val="00022762"/>
    <w:rsid w:val="00056BB5"/>
    <w:rsid w:val="0005758F"/>
    <w:rsid w:val="0006015B"/>
    <w:rsid w:val="000624FA"/>
    <w:rsid w:val="0007006B"/>
    <w:rsid w:val="000753FC"/>
    <w:rsid w:val="00090EF6"/>
    <w:rsid w:val="00092945"/>
    <w:rsid w:val="00094A94"/>
    <w:rsid w:val="00097DF9"/>
    <w:rsid w:val="000A054A"/>
    <w:rsid w:val="000B25F8"/>
    <w:rsid w:val="000E3B98"/>
    <w:rsid w:val="0010599F"/>
    <w:rsid w:val="001106D5"/>
    <w:rsid w:val="0011557E"/>
    <w:rsid w:val="0012245B"/>
    <w:rsid w:val="00133936"/>
    <w:rsid w:val="00134BBD"/>
    <w:rsid w:val="00150550"/>
    <w:rsid w:val="00156706"/>
    <w:rsid w:val="00156B93"/>
    <w:rsid w:val="001666C3"/>
    <w:rsid w:val="0017271B"/>
    <w:rsid w:val="001932C2"/>
    <w:rsid w:val="00193E1A"/>
    <w:rsid w:val="00194A55"/>
    <w:rsid w:val="001A07ED"/>
    <w:rsid w:val="001A3398"/>
    <w:rsid w:val="001A66DA"/>
    <w:rsid w:val="001B599F"/>
    <w:rsid w:val="001D71B5"/>
    <w:rsid w:val="001D77F8"/>
    <w:rsid w:val="00200342"/>
    <w:rsid w:val="002050E8"/>
    <w:rsid w:val="002053BF"/>
    <w:rsid w:val="00210310"/>
    <w:rsid w:val="00210C12"/>
    <w:rsid w:val="002116D0"/>
    <w:rsid w:val="002215E2"/>
    <w:rsid w:val="002228F9"/>
    <w:rsid w:val="00222FEE"/>
    <w:rsid w:val="00231008"/>
    <w:rsid w:val="0023557B"/>
    <w:rsid w:val="00235E3E"/>
    <w:rsid w:val="00237412"/>
    <w:rsid w:val="00240113"/>
    <w:rsid w:val="002426B5"/>
    <w:rsid w:val="002442BF"/>
    <w:rsid w:val="0024527A"/>
    <w:rsid w:val="00254D38"/>
    <w:rsid w:val="00274E6B"/>
    <w:rsid w:val="0028539E"/>
    <w:rsid w:val="00294294"/>
    <w:rsid w:val="00295C1A"/>
    <w:rsid w:val="002C1B03"/>
    <w:rsid w:val="002C5BEA"/>
    <w:rsid w:val="002D18E6"/>
    <w:rsid w:val="002E2A9E"/>
    <w:rsid w:val="002E39BC"/>
    <w:rsid w:val="002E7DD0"/>
    <w:rsid w:val="00315FFB"/>
    <w:rsid w:val="00322C4A"/>
    <w:rsid w:val="003251CA"/>
    <w:rsid w:val="00347B15"/>
    <w:rsid w:val="00347F91"/>
    <w:rsid w:val="003533AF"/>
    <w:rsid w:val="003572C1"/>
    <w:rsid w:val="003579CA"/>
    <w:rsid w:val="003619A0"/>
    <w:rsid w:val="00364398"/>
    <w:rsid w:val="0036523B"/>
    <w:rsid w:val="00370B8E"/>
    <w:rsid w:val="00381D68"/>
    <w:rsid w:val="00387819"/>
    <w:rsid w:val="00392929"/>
    <w:rsid w:val="003957CB"/>
    <w:rsid w:val="003B3A6E"/>
    <w:rsid w:val="003B3CA9"/>
    <w:rsid w:val="003B4A18"/>
    <w:rsid w:val="003B6762"/>
    <w:rsid w:val="003D495B"/>
    <w:rsid w:val="003E4C45"/>
    <w:rsid w:val="003F3B40"/>
    <w:rsid w:val="00410C0D"/>
    <w:rsid w:val="00414A6A"/>
    <w:rsid w:val="00421D26"/>
    <w:rsid w:val="00422556"/>
    <w:rsid w:val="00422FA5"/>
    <w:rsid w:val="0042644F"/>
    <w:rsid w:val="00443703"/>
    <w:rsid w:val="00463C60"/>
    <w:rsid w:val="00466583"/>
    <w:rsid w:val="004673B4"/>
    <w:rsid w:val="00497DF7"/>
    <w:rsid w:val="004B0D04"/>
    <w:rsid w:val="004B1375"/>
    <w:rsid w:val="004D165D"/>
    <w:rsid w:val="004D205B"/>
    <w:rsid w:val="004D4AF2"/>
    <w:rsid w:val="0050641B"/>
    <w:rsid w:val="00515A22"/>
    <w:rsid w:val="00522C3D"/>
    <w:rsid w:val="00525DCE"/>
    <w:rsid w:val="00533175"/>
    <w:rsid w:val="00533432"/>
    <w:rsid w:val="00537FB0"/>
    <w:rsid w:val="00554F22"/>
    <w:rsid w:val="00563C59"/>
    <w:rsid w:val="00574A16"/>
    <w:rsid w:val="005809CC"/>
    <w:rsid w:val="00581A80"/>
    <w:rsid w:val="0058742F"/>
    <w:rsid w:val="00587814"/>
    <w:rsid w:val="005A4F68"/>
    <w:rsid w:val="005A67F2"/>
    <w:rsid w:val="005B2D9A"/>
    <w:rsid w:val="005B416D"/>
    <w:rsid w:val="005D0072"/>
    <w:rsid w:val="005D1AF8"/>
    <w:rsid w:val="005D2E35"/>
    <w:rsid w:val="005E3EEA"/>
    <w:rsid w:val="005E63AC"/>
    <w:rsid w:val="005F78B4"/>
    <w:rsid w:val="006116CA"/>
    <w:rsid w:val="00634C1F"/>
    <w:rsid w:val="006371C6"/>
    <w:rsid w:val="0064467D"/>
    <w:rsid w:val="0066779D"/>
    <w:rsid w:val="00673695"/>
    <w:rsid w:val="0069372A"/>
    <w:rsid w:val="00695C9C"/>
    <w:rsid w:val="006B0699"/>
    <w:rsid w:val="006B5F0D"/>
    <w:rsid w:val="006E2159"/>
    <w:rsid w:val="006E2906"/>
    <w:rsid w:val="006E57B0"/>
    <w:rsid w:val="006F5A78"/>
    <w:rsid w:val="006F7002"/>
    <w:rsid w:val="007008A8"/>
    <w:rsid w:val="0070286B"/>
    <w:rsid w:val="00703BDC"/>
    <w:rsid w:val="0071662F"/>
    <w:rsid w:val="007214D4"/>
    <w:rsid w:val="00724B77"/>
    <w:rsid w:val="007258C2"/>
    <w:rsid w:val="007269D2"/>
    <w:rsid w:val="00726DDF"/>
    <w:rsid w:val="0074346B"/>
    <w:rsid w:val="00745D71"/>
    <w:rsid w:val="00765C9F"/>
    <w:rsid w:val="00771370"/>
    <w:rsid w:val="007746A3"/>
    <w:rsid w:val="0077502C"/>
    <w:rsid w:val="0077559D"/>
    <w:rsid w:val="007768CC"/>
    <w:rsid w:val="00783139"/>
    <w:rsid w:val="007A159B"/>
    <w:rsid w:val="007A67D3"/>
    <w:rsid w:val="007B1F4C"/>
    <w:rsid w:val="007C4D15"/>
    <w:rsid w:val="007C55AD"/>
    <w:rsid w:val="007C68CD"/>
    <w:rsid w:val="007F04FF"/>
    <w:rsid w:val="007F1633"/>
    <w:rsid w:val="007F55E1"/>
    <w:rsid w:val="00805840"/>
    <w:rsid w:val="00814846"/>
    <w:rsid w:val="008154CE"/>
    <w:rsid w:val="00833E91"/>
    <w:rsid w:val="00842209"/>
    <w:rsid w:val="008507B7"/>
    <w:rsid w:val="00850B70"/>
    <w:rsid w:val="00864061"/>
    <w:rsid w:val="00877546"/>
    <w:rsid w:val="00881120"/>
    <w:rsid w:val="00885EBB"/>
    <w:rsid w:val="00886D83"/>
    <w:rsid w:val="0089581F"/>
    <w:rsid w:val="00896C0B"/>
    <w:rsid w:val="008B2C5B"/>
    <w:rsid w:val="008C4671"/>
    <w:rsid w:val="008C507B"/>
    <w:rsid w:val="008C7370"/>
    <w:rsid w:val="008C7905"/>
    <w:rsid w:val="008E0AB8"/>
    <w:rsid w:val="008E3B6E"/>
    <w:rsid w:val="008F1D97"/>
    <w:rsid w:val="009011CF"/>
    <w:rsid w:val="0091036E"/>
    <w:rsid w:val="00912964"/>
    <w:rsid w:val="0091761D"/>
    <w:rsid w:val="009238A0"/>
    <w:rsid w:val="009259A8"/>
    <w:rsid w:val="00931EB6"/>
    <w:rsid w:val="00935A84"/>
    <w:rsid w:val="009409E8"/>
    <w:rsid w:val="00946948"/>
    <w:rsid w:val="00950EBC"/>
    <w:rsid w:val="009527B2"/>
    <w:rsid w:val="00954E05"/>
    <w:rsid w:val="00974447"/>
    <w:rsid w:val="00991421"/>
    <w:rsid w:val="009915A8"/>
    <w:rsid w:val="009922E5"/>
    <w:rsid w:val="009A223C"/>
    <w:rsid w:val="009B76CF"/>
    <w:rsid w:val="009C2722"/>
    <w:rsid w:val="009C4362"/>
    <w:rsid w:val="009E03D1"/>
    <w:rsid w:val="009E467E"/>
    <w:rsid w:val="009E5405"/>
    <w:rsid w:val="009F3EE8"/>
    <w:rsid w:val="009F410D"/>
    <w:rsid w:val="00A06963"/>
    <w:rsid w:val="00A07F86"/>
    <w:rsid w:val="00A14A3D"/>
    <w:rsid w:val="00A176DB"/>
    <w:rsid w:val="00A23A4F"/>
    <w:rsid w:val="00A35B5C"/>
    <w:rsid w:val="00A4310D"/>
    <w:rsid w:val="00A51D36"/>
    <w:rsid w:val="00A53D46"/>
    <w:rsid w:val="00A57D9B"/>
    <w:rsid w:val="00A63B12"/>
    <w:rsid w:val="00A64562"/>
    <w:rsid w:val="00A74A87"/>
    <w:rsid w:val="00A77ED3"/>
    <w:rsid w:val="00A80268"/>
    <w:rsid w:val="00A85EB8"/>
    <w:rsid w:val="00A86B43"/>
    <w:rsid w:val="00A87714"/>
    <w:rsid w:val="00AA044D"/>
    <w:rsid w:val="00AA72E3"/>
    <w:rsid w:val="00AB245D"/>
    <w:rsid w:val="00AC387A"/>
    <w:rsid w:val="00AD18F5"/>
    <w:rsid w:val="00AD74C9"/>
    <w:rsid w:val="00AE149A"/>
    <w:rsid w:val="00AE7D74"/>
    <w:rsid w:val="00B00D42"/>
    <w:rsid w:val="00B1191A"/>
    <w:rsid w:val="00B246FF"/>
    <w:rsid w:val="00B26A2D"/>
    <w:rsid w:val="00B27029"/>
    <w:rsid w:val="00B45C4D"/>
    <w:rsid w:val="00B53702"/>
    <w:rsid w:val="00B5616C"/>
    <w:rsid w:val="00B62180"/>
    <w:rsid w:val="00B6423C"/>
    <w:rsid w:val="00B66A98"/>
    <w:rsid w:val="00B9123A"/>
    <w:rsid w:val="00B939E4"/>
    <w:rsid w:val="00BA0968"/>
    <w:rsid w:val="00BA77CE"/>
    <w:rsid w:val="00BB427B"/>
    <w:rsid w:val="00BC29B2"/>
    <w:rsid w:val="00BD3E2B"/>
    <w:rsid w:val="00BD495F"/>
    <w:rsid w:val="00BD56F6"/>
    <w:rsid w:val="00BD7F9E"/>
    <w:rsid w:val="00BE30B9"/>
    <w:rsid w:val="00BE3200"/>
    <w:rsid w:val="00BE35D2"/>
    <w:rsid w:val="00BF5ABD"/>
    <w:rsid w:val="00C078D4"/>
    <w:rsid w:val="00C172A2"/>
    <w:rsid w:val="00C30557"/>
    <w:rsid w:val="00C40EAA"/>
    <w:rsid w:val="00C57F80"/>
    <w:rsid w:val="00C66020"/>
    <w:rsid w:val="00C66C2C"/>
    <w:rsid w:val="00C718D8"/>
    <w:rsid w:val="00C74B48"/>
    <w:rsid w:val="00C75B4E"/>
    <w:rsid w:val="00C77F77"/>
    <w:rsid w:val="00C8691E"/>
    <w:rsid w:val="00C91B4F"/>
    <w:rsid w:val="00CA0324"/>
    <w:rsid w:val="00CA048F"/>
    <w:rsid w:val="00CA3EBF"/>
    <w:rsid w:val="00CA56EC"/>
    <w:rsid w:val="00CA6039"/>
    <w:rsid w:val="00CB67C2"/>
    <w:rsid w:val="00CB6FC8"/>
    <w:rsid w:val="00CC47B6"/>
    <w:rsid w:val="00CC6CBC"/>
    <w:rsid w:val="00CD0544"/>
    <w:rsid w:val="00CE3EE8"/>
    <w:rsid w:val="00CE4465"/>
    <w:rsid w:val="00CE6B0E"/>
    <w:rsid w:val="00CE74D7"/>
    <w:rsid w:val="00CF1DC2"/>
    <w:rsid w:val="00CF5A74"/>
    <w:rsid w:val="00CF6745"/>
    <w:rsid w:val="00CF7AF2"/>
    <w:rsid w:val="00D02566"/>
    <w:rsid w:val="00D04D29"/>
    <w:rsid w:val="00D1373F"/>
    <w:rsid w:val="00D14C8C"/>
    <w:rsid w:val="00D21D07"/>
    <w:rsid w:val="00D34A0B"/>
    <w:rsid w:val="00D34ECA"/>
    <w:rsid w:val="00D35424"/>
    <w:rsid w:val="00D36197"/>
    <w:rsid w:val="00D410C8"/>
    <w:rsid w:val="00D56048"/>
    <w:rsid w:val="00D8550D"/>
    <w:rsid w:val="00D87263"/>
    <w:rsid w:val="00DA1558"/>
    <w:rsid w:val="00DA499C"/>
    <w:rsid w:val="00DA7FC9"/>
    <w:rsid w:val="00DC3FCE"/>
    <w:rsid w:val="00DC74F6"/>
    <w:rsid w:val="00DC7A0A"/>
    <w:rsid w:val="00DF3122"/>
    <w:rsid w:val="00E1772D"/>
    <w:rsid w:val="00E20A39"/>
    <w:rsid w:val="00E2257C"/>
    <w:rsid w:val="00E33C4D"/>
    <w:rsid w:val="00E3612B"/>
    <w:rsid w:val="00E43113"/>
    <w:rsid w:val="00E65812"/>
    <w:rsid w:val="00E77008"/>
    <w:rsid w:val="00E85A9A"/>
    <w:rsid w:val="00E90359"/>
    <w:rsid w:val="00EB64E6"/>
    <w:rsid w:val="00EC52EC"/>
    <w:rsid w:val="00ED7772"/>
    <w:rsid w:val="00F013A5"/>
    <w:rsid w:val="00F102CA"/>
    <w:rsid w:val="00F17569"/>
    <w:rsid w:val="00F26F2C"/>
    <w:rsid w:val="00F30826"/>
    <w:rsid w:val="00F343C5"/>
    <w:rsid w:val="00F4335B"/>
    <w:rsid w:val="00F459D7"/>
    <w:rsid w:val="00F51BF8"/>
    <w:rsid w:val="00F54BAC"/>
    <w:rsid w:val="00F618CC"/>
    <w:rsid w:val="00F63D4D"/>
    <w:rsid w:val="00F77C78"/>
    <w:rsid w:val="00F81217"/>
    <w:rsid w:val="00F823DF"/>
    <w:rsid w:val="00F82EEC"/>
    <w:rsid w:val="00F8423A"/>
    <w:rsid w:val="00FB64F2"/>
    <w:rsid w:val="00FB7D34"/>
    <w:rsid w:val="00FC23EA"/>
    <w:rsid w:val="00FC2708"/>
    <w:rsid w:val="00FC4800"/>
    <w:rsid w:val="00FD2A95"/>
    <w:rsid w:val="00FD2FBF"/>
    <w:rsid w:val="00FD7432"/>
    <w:rsid w:val="00FE4555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5AC103"/>
  <w15:docId w15:val="{694AE532-4ACA-4499-A67D-E68155E0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autoSpaceDN/>
      <w:ind w:left="452" w:hanging="117"/>
      <w:outlineLvl w:val="0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5">
    <w:name w:val="Без интервала Знак"/>
    <w:link w:val="a6"/>
    <w:uiPriority w:val="1"/>
    <w:locked/>
  </w:style>
  <w:style w:type="paragraph" w:styleId="a6">
    <w:name w:val="No Spacing"/>
    <w:link w:val="a5"/>
    <w:uiPriority w:val="1"/>
    <w:qFormat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pPr>
      <w:suppressAutoHyphens w:val="0"/>
      <w:autoSpaceDN/>
      <w:spacing w:after="160"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Standard">
    <w:name w:val="Standard"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ormal">
    <w:name w:val="Normal Знак"/>
    <w:link w:val="Normal1"/>
    <w:uiPriority w:val="99"/>
    <w:locked/>
    <w:rPr>
      <w:rFonts w:ascii="UkrainianKudriashov" w:eastAsia="Times New Roman" w:hAnsi="UkrainianKudriashov" w:cs="Times New Roman"/>
      <w:sz w:val="26"/>
      <w:szCs w:val="20"/>
      <w:lang w:eastAsia="ru-RU"/>
    </w:rPr>
  </w:style>
  <w:style w:type="paragraph" w:customStyle="1" w:styleId="Normal1">
    <w:name w:val="Normal1"/>
    <w:link w:val="Normal"/>
    <w:uiPriority w:val="99"/>
    <w:pPr>
      <w:jc w:val="both"/>
    </w:pPr>
    <w:rPr>
      <w:rFonts w:ascii="UkrainianKudriashov" w:eastAsia="Times New Roman" w:hAnsi="UkrainianKudriashov"/>
      <w:sz w:val="26"/>
    </w:rPr>
  </w:style>
  <w:style w:type="paragraph" w:customStyle="1" w:styleId="rvps2">
    <w:name w:val="rvps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customStyle="1" w:styleId="2">
    <w:name w:val="Обычный2"/>
    <w:uiPriority w:val="99"/>
    <w:pPr>
      <w:spacing w:after="160" w:line="252" w:lineRule="auto"/>
    </w:pPr>
    <w:rPr>
      <w:rFonts w:cs="Calibri"/>
      <w:sz w:val="22"/>
      <w:szCs w:val="22"/>
    </w:rPr>
  </w:style>
  <w:style w:type="paragraph" w:customStyle="1" w:styleId="11">
    <w:name w:val="1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rvps12">
    <w:name w:val="rvps12"/>
    <w:basedOn w:val="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8">
    <w:name w:val="Placeholder Text"/>
    <w:uiPriority w:val="99"/>
    <w:semiHidden/>
    <w:rPr>
      <w:color w:val="808080"/>
    </w:rPr>
  </w:style>
  <w:style w:type="character" w:customStyle="1" w:styleId="12">
    <w:name w:val="Гіперпосилання1"/>
    <w:rPr>
      <w:color w:val="000080"/>
      <w:u w:val="single"/>
    </w:rPr>
  </w:style>
  <w:style w:type="character" w:customStyle="1" w:styleId="rvts6">
    <w:name w:val="rvts6"/>
  </w:style>
  <w:style w:type="character" w:styleId="a9">
    <w:name w:val="Hyperlink"/>
    <w:uiPriority w:val="99"/>
    <w:semiHidden/>
    <w:unhideWhenUsed/>
    <w:rPr>
      <w:color w:val="0000FF"/>
      <w:u w:val="single"/>
    </w:rPr>
  </w:style>
  <w:style w:type="character" w:styleId="aa">
    <w:name w:val="FollowedHyperlink"/>
    <w:uiPriority w:val="99"/>
    <w:semiHidden/>
    <w:unhideWhenUsed/>
    <w:rPr>
      <w:color w:val="800080"/>
      <w:u w:val="single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1"/>
    <w:pPr>
      <w:suppressAutoHyphens w:val="0"/>
      <w:autoSpaceDN/>
      <w:jc w:val="center"/>
    </w:pPr>
    <w:rPr>
      <w:rFonts w:ascii="Times New Roman" w:eastAsia="Calibri" w:hAnsi="Times New Roman" w:cs="Times New Roman"/>
      <w:b/>
      <w:bCs/>
      <w:kern w:val="0"/>
      <w:lang w:val="uk-UA" w:eastAsia="ru-RU" w:bidi="ar-SA"/>
    </w:rPr>
  </w:style>
  <w:style w:type="character" w:customStyle="1" w:styleId="21">
    <w:name w:val="Основной текст 2 Знак"/>
    <w:link w:val="20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customStyle="1" w:styleId="13">
    <w:name w:val="Абзац списка1"/>
    <w:basedOn w:val="a"/>
    <w:pPr>
      <w:suppressAutoHyphens w:val="0"/>
      <w:autoSpaceDN/>
      <w:ind w:left="720"/>
    </w:pPr>
    <w:rPr>
      <w:rFonts w:ascii="Times New Roman" w:eastAsia="Calibri" w:hAnsi="Times New Roman" w:cs="Times New Roman"/>
      <w:kern w:val="0"/>
      <w:sz w:val="28"/>
      <w:lang w:val="uk-UA" w:eastAsia="ru-RU" w:bidi="ar-SA"/>
    </w:rPr>
  </w:style>
  <w:style w:type="character" w:customStyle="1" w:styleId="10">
    <w:name w:val="Заголовок 1 Знак"/>
    <w:link w:val="1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c">
    <w:name w:val="header"/>
    <w:basedOn w:val="a"/>
    <w:link w:val="ad"/>
    <w:uiPriority w:val="99"/>
    <w:unhideWhenUsed/>
    <w:rsid w:val="000A054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0A054A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e">
    <w:name w:val="footer"/>
    <w:basedOn w:val="a"/>
    <w:link w:val="af"/>
    <w:uiPriority w:val="99"/>
    <w:unhideWhenUsed/>
    <w:rsid w:val="000A054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0A054A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1778-04C7-472F-9244-5378F445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4423</Words>
  <Characters>25212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Professional</cp:lastModifiedBy>
  <cp:revision>3</cp:revision>
  <cp:lastPrinted>2025-01-20T06:53:00Z</cp:lastPrinted>
  <dcterms:created xsi:type="dcterms:W3CDTF">2025-01-20T06:51:00Z</dcterms:created>
  <dcterms:modified xsi:type="dcterms:W3CDTF">2025-01-20T06:55:00Z</dcterms:modified>
</cp:coreProperties>
</file>